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D06F0" w14:textId="77777777" w:rsidR="00042407" w:rsidRPr="00574628" w:rsidRDefault="00042407" w:rsidP="00042407">
      <w:pPr>
        <w:rPr>
          <w:rFonts w:ascii="Arial" w:hAnsi="Arial" w:cs="Arial"/>
        </w:rPr>
      </w:pPr>
      <w:r w:rsidRPr="00574628">
        <w:rPr>
          <w:rFonts w:ascii="Arial" w:hAnsi="Arial" w:cs="Arial"/>
          <w:color w:val="000000"/>
          <w:sz w:val="27"/>
          <w:szCs w:val="27"/>
        </w:rPr>
        <w:t xml:space="preserve">   </w:t>
      </w:r>
      <w:r w:rsidR="00DC38B7" w:rsidRPr="00574628">
        <w:rPr>
          <w:rFonts w:ascii="Arial" w:hAnsi="Arial" w:cs="Arial"/>
          <w:noProof/>
          <w:lang w:eastAsia="en-GB"/>
        </w:rPr>
        <w:drawing>
          <wp:inline distT="0" distB="0" distL="0" distR="0" wp14:anchorId="7CA62117" wp14:editId="0C507BA0">
            <wp:extent cx="184785" cy="18478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574628">
        <w:rPr>
          <w:rFonts w:ascii="Arial" w:hAnsi="Arial" w:cs="Arial"/>
          <w:color w:val="000000"/>
          <w:sz w:val="27"/>
          <w:szCs w:val="27"/>
        </w:rPr>
        <w:t xml:space="preserve">     </w:t>
      </w:r>
      <w:r w:rsidR="00DC38B7" w:rsidRPr="00574628">
        <w:rPr>
          <w:rFonts w:ascii="Arial" w:hAnsi="Arial" w:cs="Arial"/>
          <w:noProof/>
          <w:lang w:eastAsia="en-GB"/>
        </w:rPr>
        <w:drawing>
          <wp:inline distT="0" distB="0" distL="0" distR="0" wp14:anchorId="06A35DCE" wp14:editId="44524F8C">
            <wp:extent cx="243205" cy="184785"/>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205" cy="184785"/>
                    </a:xfrm>
                    <a:prstGeom prst="rect">
                      <a:avLst/>
                    </a:prstGeom>
                    <a:noFill/>
                    <a:ln>
                      <a:noFill/>
                    </a:ln>
                  </pic:spPr>
                </pic:pic>
              </a:graphicData>
            </a:graphic>
          </wp:inline>
        </w:drawing>
      </w:r>
      <w:r w:rsidRPr="00574628">
        <w:rPr>
          <w:rFonts w:ascii="Arial" w:hAnsi="Arial" w:cs="Arial"/>
        </w:rPr>
        <w:tab/>
      </w:r>
      <w:r w:rsidRPr="00574628">
        <w:rPr>
          <w:rFonts w:ascii="Arial" w:hAnsi="Arial" w:cs="Arial"/>
          <w:color w:val="000000"/>
          <w:sz w:val="27"/>
          <w:szCs w:val="27"/>
        </w:rPr>
        <w:t xml:space="preserve">  </w:t>
      </w:r>
      <w:r w:rsidR="00DC38B7" w:rsidRPr="00574628">
        <w:rPr>
          <w:rFonts w:ascii="Arial" w:hAnsi="Arial" w:cs="Arial"/>
          <w:noProof/>
          <w:lang w:eastAsia="en-GB"/>
        </w:rPr>
        <w:drawing>
          <wp:inline distT="0" distB="0" distL="0" distR="0" wp14:anchorId="24C2920A" wp14:editId="57695DDA">
            <wp:extent cx="184785" cy="184785"/>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574628">
        <w:rPr>
          <w:rFonts w:ascii="Arial" w:hAnsi="Arial" w:cs="Arial"/>
        </w:rPr>
        <w:tab/>
      </w:r>
      <w:r w:rsidR="00DC38B7" w:rsidRPr="00574628">
        <w:rPr>
          <w:rFonts w:ascii="Arial" w:hAnsi="Arial" w:cs="Arial"/>
          <w:noProof/>
          <w:lang w:eastAsia="en-GB"/>
        </w:rPr>
        <w:drawing>
          <wp:inline distT="0" distB="0" distL="0" distR="0" wp14:anchorId="00425455" wp14:editId="0BA9F615">
            <wp:extent cx="292100" cy="184785"/>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2100" cy="184785"/>
                    </a:xfrm>
                    <a:prstGeom prst="rect">
                      <a:avLst/>
                    </a:prstGeom>
                    <a:noFill/>
                    <a:ln>
                      <a:noFill/>
                    </a:ln>
                  </pic:spPr>
                </pic:pic>
              </a:graphicData>
            </a:graphic>
          </wp:inline>
        </w:drawing>
      </w:r>
      <w:r w:rsidRPr="00574628">
        <w:rPr>
          <w:rFonts w:ascii="Arial" w:hAnsi="Arial" w:cs="Arial"/>
        </w:rPr>
        <w:tab/>
      </w:r>
      <w:r w:rsidRPr="00574628">
        <w:rPr>
          <w:rFonts w:ascii="Arial" w:hAnsi="Arial" w:cs="Arial"/>
          <w:color w:val="000000"/>
          <w:sz w:val="27"/>
          <w:szCs w:val="27"/>
        </w:rPr>
        <w:t xml:space="preserve"> </w:t>
      </w:r>
      <w:r w:rsidR="00DC38B7" w:rsidRPr="00574628">
        <w:rPr>
          <w:rFonts w:ascii="Arial" w:hAnsi="Arial" w:cs="Arial"/>
          <w:noProof/>
          <w:lang w:eastAsia="en-GB"/>
        </w:rPr>
        <w:drawing>
          <wp:inline distT="0" distB="0" distL="0" distR="0" wp14:anchorId="125235C3" wp14:editId="76E5292F">
            <wp:extent cx="184785" cy="184785"/>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574628">
        <w:rPr>
          <w:rFonts w:ascii="Arial" w:hAnsi="Arial" w:cs="Arial"/>
          <w:color w:val="000000"/>
          <w:sz w:val="27"/>
          <w:szCs w:val="27"/>
        </w:rPr>
        <w:t xml:space="preserve"> </w:t>
      </w:r>
      <w:r w:rsidRPr="00574628">
        <w:rPr>
          <w:rFonts w:ascii="Arial" w:hAnsi="Arial" w:cs="Arial"/>
        </w:rPr>
        <w:tab/>
      </w:r>
      <w:r w:rsidR="00DC38B7" w:rsidRPr="00574628">
        <w:rPr>
          <w:rFonts w:ascii="Arial" w:hAnsi="Arial" w:cs="Arial"/>
          <w:noProof/>
          <w:lang w:eastAsia="en-GB"/>
        </w:rPr>
        <w:drawing>
          <wp:inline distT="0" distB="0" distL="0" distR="0" wp14:anchorId="5069D93C" wp14:editId="07BFBD46">
            <wp:extent cx="184785" cy="184785"/>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574628">
        <w:rPr>
          <w:rFonts w:ascii="Arial" w:hAnsi="Arial" w:cs="Arial"/>
        </w:rPr>
        <w:tab/>
      </w:r>
      <w:r w:rsidR="00DC38B7" w:rsidRPr="00574628">
        <w:rPr>
          <w:rFonts w:ascii="Arial" w:hAnsi="Arial" w:cs="Arial"/>
          <w:noProof/>
          <w:lang w:eastAsia="en-GB"/>
        </w:rPr>
        <w:drawing>
          <wp:inline distT="0" distB="0" distL="0" distR="0" wp14:anchorId="61CCDE2D" wp14:editId="0B744396">
            <wp:extent cx="184785" cy="184785"/>
            <wp:effectExtent l="0" t="0" r="0" b="0"/>
            <wp:docPr id="7" name="Picture 7" descr="Icons web 25px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Icons web 25px9"/>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p>
    <w:p w14:paraId="2FA0277D" w14:textId="376C1602" w:rsidR="007C1584" w:rsidRPr="00574628" w:rsidRDefault="007C1584" w:rsidP="007C1584">
      <w:pPr>
        <w:rPr>
          <w:sz w:val="20"/>
          <w:szCs w:val="20"/>
        </w:rPr>
      </w:pPr>
    </w:p>
    <w:tbl>
      <w:tblPr>
        <w:tblW w:w="8730" w:type="dxa"/>
        <w:tblInd w:w="-90" w:type="dxa"/>
        <w:tblLayout w:type="fixed"/>
        <w:tblLook w:val="0000" w:firstRow="0" w:lastRow="0" w:firstColumn="0" w:lastColumn="0" w:noHBand="0" w:noVBand="0"/>
      </w:tblPr>
      <w:tblGrid>
        <w:gridCol w:w="4500"/>
        <w:gridCol w:w="4230"/>
      </w:tblGrid>
      <w:tr w:rsidR="007C1584" w:rsidRPr="00574628" w14:paraId="316DF337" w14:textId="77777777" w:rsidTr="00FE7721">
        <w:trPr>
          <w:trHeight w:val="1152"/>
        </w:trPr>
        <w:tc>
          <w:tcPr>
            <w:tcW w:w="4500" w:type="dxa"/>
          </w:tcPr>
          <w:p w14:paraId="2E17BB75" w14:textId="77777777" w:rsidR="007C1584" w:rsidRPr="00574628" w:rsidRDefault="007C1584" w:rsidP="00FE7721">
            <w:pPr>
              <w:ind w:hanging="6"/>
              <w:rPr>
                <w:rFonts w:ascii="Arial" w:hAnsi="Arial" w:cs="Arial"/>
                <w:b/>
                <w:sz w:val="20"/>
                <w:szCs w:val="20"/>
              </w:rPr>
            </w:pPr>
            <w:r w:rsidRPr="00574628">
              <w:rPr>
                <w:rFonts w:ascii="Arial" w:hAnsi="Arial" w:cs="Arial"/>
                <w:b/>
                <w:sz w:val="20"/>
                <w:szCs w:val="20"/>
              </w:rPr>
              <w:t>Agency Contact:</w:t>
            </w:r>
          </w:p>
          <w:p w14:paraId="5F7F3132" w14:textId="4861A37D" w:rsidR="007C1584" w:rsidRPr="00574628" w:rsidRDefault="00FE7721" w:rsidP="00FE7721">
            <w:pPr>
              <w:ind w:hanging="6"/>
              <w:rPr>
                <w:rFonts w:ascii="Arial" w:hAnsi="Arial" w:cs="Arial"/>
                <w:b/>
                <w:sz w:val="20"/>
                <w:szCs w:val="20"/>
              </w:rPr>
            </w:pPr>
            <w:r w:rsidRPr="00574628">
              <w:rPr>
                <w:rFonts w:ascii="Arial" w:hAnsi="Arial" w:cs="Arial"/>
                <w:sz w:val="20"/>
                <w:szCs w:val="20"/>
              </w:rPr>
              <w:t>Sunny Branson</w:t>
            </w:r>
          </w:p>
          <w:p w14:paraId="2D8F461F" w14:textId="77777777" w:rsidR="007C1584" w:rsidRPr="00574628" w:rsidRDefault="007C1584" w:rsidP="00FE7721">
            <w:pPr>
              <w:ind w:hanging="6"/>
              <w:rPr>
                <w:rFonts w:ascii="Arial" w:hAnsi="Arial" w:cs="Arial"/>
                <w:sz w:val="20"/>
                <w:szCs w:val="20"/>
              </w:rPr>
            </w:pPr>
            <w:r w:rsidRPr="00574628">
              <w:rPr>
                <w:rFonts w:ascii="Arial" w:hAnsi="Arial" w:cs="Arial"/>
                <w:sz w:val="20"/>
                <w:szCs w:val="20"/>
              </w:rPr>
              <w:t>Wall Street Communications</w:t>
            </w:r>
          </w:p>
          <w:p w14:paraId="6C81EFDF" w14:textId="39DA4C23" w:rsidR="007C1584" w:rsidRPr="00574628" w:rsidRDefault="000F5EE9" w:rsidP="00FE7721">
            <w:pPr>
              <w:ind w:hanging="6"/>
              <w:rPr>
                <w:rFonts w:ascii="Arial" w:hAnsi="Arial" w:cs="Arial"/>
                <w:sz w:val="20"/>
                <w:szCs w:val="20"/>
              </w:rPr>
            </w:pPr>
            <w:r w:rsidRPr="00574628">
              <w:rPr>
                <w:rFonts w:ascii="Arial" w:hAnsi="Arial" w:cs="Arial"/>
                <w:sz w:val="20"/>
                <w:szCs w:val="20"/>
              </w:rPr>
              <w:t xml:space="preserve">Tel: +1 </w:t>
            </w:r>
            <w:r w:rsidR="00AF4796" w:rsidRPr="00574628">
              <w:rPr>
                <w:rFonts w:ascii="Arial" w:hAnsi="Arial" w:cs="Arial"/>
                <w:sz w:val="20"/>
                <w:szCs w:val="20"/>
              </w:rPr>
              <w:t>801 326 9946</w:t>
            </w:r>
          </w:p>
          <w:p w14:paraId="4FDC2B55" w14:textId="415FBE30" w:rsidR="007C1584" w:rsidRPr="00574628" w:rsidRDefault="007C1584" w:rsidP="00FE7721">
            <w:pPr>
              <w:ind w:hanging="6"/>
              <w:rPr>
                <w:rFonts w:ascii="Arial" w:hAnsi="Arial" w:cs="Arial"/>
                <w:b/>
                <w:sz w:val="20"/>
                <w:szCs w:val="20"/>
              </w:rPr>
            </w:pPr>
            <w:r w:rsidRPr="00574628">
              <w:rPr>
                <w:rFonts w:ascii="Arial" w:hAnsi="Arial" w:cs="Arial"/>
                <w:sz w:val="20"/>
                <w:szCs w:val="20"/>
              </w:rPr>
              <w:t xml:space="preserve">Email: </w:t>
            </w:r>
            <w:r w:rsidR="00FE7721" w:rsidRPr="00574628">
              <w:rPr>
                <w:rFonts w:ascii="Arial" w:hAnsi="Arial" w:cs="Arial"/>
                <w:sz w:val="20"/>
                <w:szCs w:val="20"/>
              </w:rPr>
              <w:t>sunny</w:t>
            </w:r>
            <w:r w:rsidRPr="00574628">
              <w:rPr>
                <w:rFonts w:ascii="Arial" w:hAnsi="Arial" w:cs="Arial"/>
                <w:sz w:val="20"/>
                <w:szCs w:val="20"/>
              </w:rPr>
              <w:t>@wallstcom.com</w:t>
            </w:r>
          </w:p>
        </w:tc>
        <w:tc>
          <w:tcPr>
            <w:tcW w:w="4230" w:type="dxa"/>
          </w:tcPr>
          <w:p w14:paraId="4C773651" w14:textId="77777777" w:rsidR="007C1584" w:rsidRPr="00574628" w:rsidRDefault="007C1584" w:rsidP="007C1584">
            <w:pPr>
              <w:pStyle w:val="Fuzeile"/>
              <w:tabs>
                <w:tab w:val="left" w:pos="720"/>
              </w:tabs>
              <w:rPr>
                <w:rFonts w:ascii="Arial" w:hAnsi="Arial" w:cs="Arial"/>
                <w:b/>
                <w:sz w:val="20"/>
                <w:szCs w:val="20"/>
                <w:lang w:val="en-US" w:eastAsia="en-US"/>
              </w:rPr>
            </w:pPr>
            <w:r w:rsidRPr="00574628">
              <w:rPr>
                <w:rFonts w:ascii="Arial" w:hAnsi="Arial" w:cs="Arial"/>
                <w:b/>
                <w:sz w:val="20"/>
                <w:szCs w:val="20"/>
                <w:lang w:val="en-US" w:eastAsia="en-US"/>
              </w:rPr>
              <w:t>Riedel Communications Contact:</w:t>
            </w:r>
          </w:p>
          <w:p w14:paraId="146BA47C" w14:textId="77777777" w:rsidR="007C1584" w:rsidRPr="00574628" w:rsidRDefault="007C1584" w:rsidP="007C1584">
            <w:pPr>
              <w:rPr>
                <w:rFonts w:ascii="Arial" w:hAnsi="Arial"/>
                <w:sz w:val="20"/>
                <w:szCs w:val="20"/>
              </w:rPr>
            </w:pPr>
            <w:r w:rsidRPr="00574628">
              <w:rPr>
                <w:rFonts w:ascii="Arial" w:hAnsi="Arial"/>
                <w:sz w:val="20"/>
                <w:szCs w:val="20"/>
              </w:rPr>
              <w:t>Serkan Güner</w:t>
            </w:r>
          </w:p>
          <w:p w14:paraId="0091E179" w14:textId="77777777" w:rsidR="007C1584" w:rsidRPr="00574628" w:rsidRDefault="007C1584" w:rsidP="007C1584">
            <w:pPr>
              <w:rPr>
                <w:rFonts w:ascii="Arial" w:hAnsi="Arial"/>
                <w:sz w:val="20"/>
                <w:szCs w:val="20"/>
              </w:rPr>
            </w:pPr>
            <w:r w:rsidRPr="00574628">
              <w:rPr>
                <w:rFonts w:ascii="Arial" w:hAnsi="Arial"/>
                <w:sz w:val="20"/>
                <w:szCs w:val="20"/>
              </w:rPr>
              <w:t>Marketing and Communications</w:t>
            </w:r>
          </w:p>
          <w:p w14:paraId="778389D0" w14:textId="77777777" w:rsidR="007C1584" w:rsidRPr="00574628" w:rsidRDefault="007C1584" w:rsidP="007C1584">
            <w:pPr>
              <w:rPr>
                <w:rFonts w:ascii="Arial" w:hAnsi="Arial"/>
                <w:sz w:val="20"/>
                <w:szCs w:val="20"/>
              </w:rPr>
            </w:pPr>
            <w:r w:rsidRPr="00574628">
              <w:rPr>
                <w:rFonts w:ascii="Arial" w:hAnsi="Arial" w:cs="Arial"/>
                <w:sz w:val="20"/>
                <w:szCs w:val="20"/>
              </w:rPr>
              <w:t>Tel: +</w:t>
            </w:r>
            <w:r w:rsidRPr="00574628">
              <w:rPr>
                <w:sz w:val="20"/>
                <w:szCs w:val="20"/>
              </w:rPr>
              <w:t xml:space="preserve"> </w:t>
            </w:r>
            <w:r w:rsidRPr="00574628">
              <w:rPr>
                <w:rFonts w:ascii="Arial" w:hAnsi="Arial"/>
                <w:sz w:val="20"/>
                <w:szCs w:val="20"/>
              </w:rPr>
              <w:t>49 174 33</w:t>
            </w:r>
            <w:r w:rsidR="00C8761C" w:rsidRPr="00574628">
              <w:rPr>
                <w:rFonts w:ascii="Arial" w:hAnsi="Arial"/>
                <w:sz w:val="20"/>
                <w:szCs w:val="20"/>
              </w:rPr>
              <w:t xml:space="preserve"> </w:t>
            </w:r>
            <w:r w:rsidRPr="00574628">
              <w:rPr>
                <w:rFonts w:ascii="Arial" w:hAnsi="Arial"/>
                <w:sz w:val="20"/>
                <w:szCs w:val="20"/>
              </w:rPr>
              <w:t>92</w:t>
            </w:r>
            <w:r w:rsidR="00C8761C" w:rsidRPr="00574628">
              <w:rPr>
                <w:rFonts w:ascii="Arial" w:hAnsi="Arial"/>
                <w:sz w:val="20"/>
                <w:szCs w:val="20"/>
              </w:rPr>
              <w:t xml:space="preserve"> </w:t>
            </w:r>
            <w:r w:rsidRPr="00574628">
              <w:rPr>
                <w:rFonts w:ascii="Arial" w:hAnsi="Arial"/>
                <w:sz w:val="20"/>
                <w:szCs w:val="20"/>
              </w:rPr>
              <w:t>448</w:t>
            </w:r>
          </w:p>
          <w:p w14:paraId="0C4AECE0" w14:textId="77777777" w:rsidR="007C1584" w:rsidRPr="00574628" w:rsidRDefault="007C1584" w:rsidP="007C1584">
            <w:pPr>
              <w:rPr>
                <w:rFonts w:ascii="Arial" w:hAnsi="Arial" w:cs="Arial"/>
                <w:b/>
                <w:sz w:val="20"/>
                <w:szCs w:val="20"/>
              </w:rPr>
            </w:pPr>
            <w:r w:rsidRPr="00574628">
              <w:rPr>
                <w:rFonts w:ascii="Arial" w:hAnsi="Arial" w:cs="Arial"/>
                <w:sz w:val="20"/>
                <w:szCs w:val="20"/>
              </w:rPr>
              <w:t xml:space="preserve">Email: </w:t>
            </w:r>
            <w:r w:rsidRPr="00574628">
              <w:rPr>
                <w:rFonts w:ascii="Arial" w:hAnsi="Arial"/>
                <w:sz w:val="20"/>
                <w:szCs w:val="20"/>
              </w:rPr>
              <w:t>press@riedel.net</w:t>
            </w:r>
          </w:p>
        </w:tc>
      </w:tr>
    </w:tbl>
    <w:p w14:paraId="62185467" w14:textId="77777777" w:rsidR="007C1584" w:rsidRPr="00574628" w:rsidRDefault="007C1584" w:rsidP="007C1584">
      <w:pPr>
        <w:rPr>
          <w:rFonts w:ascii="Arial" w:hAnsi="Arial" w:cs="Arial"/>
          <w:b/>
          <w:sz w:val="20"/>
          <w:szCs w:val="20"/>
        </w:rPr>
      </w:pPr>
    </w:p>
    <w:p w14:paraId="022EF8C9" w14:textId="37EB1CCE" w:rsidR="00C56CB0" w:rsidRPr="00C56CB0" w:rsidRDefault="00C77E64" w:rsidP="00C56CB0">
      <w:pPr>
        <w:rPr>
          <w:rFonts w:ascii="Arial" w:hAnsi="Arial" w:cs="Arial"/>
          <w:sz w:val="20"/>
          <w:szCs w:val="20"/>
        </w:rPr>
      </w:pPr>
      <w:r w:rsidRPr="00574628">
        <w:rPr>
          <w:rFonts w:ascii="Arial" w:hAnsi="Arial" w:cs="Arial"/>
          <w:b/>
          <w:bCs/>
          <w:sz w:val="20"/>
          <w:szCs w:val="20"/>
        </w:rPr>
        <w:t>Link to Word Doc:</w:t>
      </w:r>
      <w:r w:rsidR="00A25B35" w:rsidRPr="00574628">
        <w:rPr>
          <w:rFonts w:ascii="Arial" w:hAnsi="Arial" w:cs="Arial"/>
          <w:b/>
          <w:bCs/>
          <w:sz w:val="20"/>
          <w:szCs w:val="20"/>
        </w:rPr>
        <w:t xml:space="preserve"> </w:t>
      </w:r>
      <w:hyperlink r:id="rId19" w:history="1">
        <w:r w:rsidR="00B0763D" w:rsidRPr="00D51170">
          <w:rPr>
            <w:rStyle w:val="Hyperlink"/>
            <w:rFonts w:ascii="Arial" w:hAnsi="Arial" w:cs="Arial"/>
            <w:sz w:val="20"/>
            <w:szCs w:val="20"/>
          </w:rPr>
          <w:t>www.wallstcom.com/Riedel/240430-Riedel-WDR.docx</w:t>
        </w:r>
      </w:hyperlink>
      <w:r w:rsidR="00B0763D">
        <w:rPr>
          <w:rFonts w:ascii="Arial" w:hAnsi="Arial" w:cs="Arial"/>
          <w:sz w:val="20"/>
          <w:szCs w:val="20"/>
        </w:rPr>
        <w:t xml:space="preserve"> </w:t>
      </w:r>
    </w:p>
    <w:p w14:paraId="658BADCA" w14:textId="77777777" w:rsidR="00A65C5D" w:rsidRPr="00574628" w:rsidRDefault="00A65C5D" w:rsidP="00C8761C">
      <w:pPr>
        <w:rPr>
          <w:rFonts w:ascii="Arial" w:hAnsi="Arial" w:cs="Arial"/>
          <w:b/>
          <w:sz w:val="20"/>
          <w:szCs w:val="20"/>
        </w:rPr>
      </w:pPr>
    </w:p>
    <w:p w14:paraId="4CB97494" w14:textId="3754FB78" w:rsidR="005015AA" w:rsidRPr="00C56CB0" w:rsidRDefault="00C4444E" w:rsidP="005015AA">
      <w:pPr>
        <w:rPr>
          <w:rFonts w:ascii="Arial" w:hAnsi="Arial" w:cs="Arial"/>
          <w:sz w:val="20"/>
          <w:szCs w:val="20"/>
        </w:rPr>
      </w:pPr>
      <w:r w:rsidRPr="00574628">
        <w:rPr>
          <w:rFonts w:ascii="Arial" w:hAnsi="Arial" w:cs="Arial"/>
          <w:b/>
          <w:bCs/>
          <w:sz w:val="20"/>
          <w:szCs w:val="20"/>
        </w:rPr>
        <w:t>Photo Link:</w:t>
      </w:r>
      <w:r w:rsidR="005015AA" w:rsidRPr="00574628">
        <w:rPr>
          <w:rFonts w:ascii="Arial" w:hAnsi="Arial" w:cs="Arial"/>
          <w:b/>
          <w:bCs/>
          <w:sz w:val="20"/>
          <w:szCs w:val="20"/>
        </w:rPr>
        <w:t xml:space="preserve"> </w:t>
      </w:r>
      <w:hyperlink r:id="rId20" w:history="1">
        <w:r w:rsidR="00C56CB0" w:rsidRPr="00D51170">
          <w:rPr>
            <w:rStyle w:val="Hyperlink"/>
            <w:rFonts w:ascii="Arial" w:hAnsi="Arial" w:cs="Arial"/>
            <w:sz w:val="20"/>
            <w:szCs w:val="20"/>
          </w:rPr>
          <w:t>www.wallstcom.com/Riedel/WDR_Riedel-NAB2024.jpg</w:t>
        </w:r>
      </w:hyperlink>
      <w:r w:rsidR="00C56CB0">
        <w:rPr>
          <w:rFonts w:ascii="Arial" w:hAnsi="Arial" w:cs="Arial"/>
          <w:sz w:val="20"/>
          <w:szCs w:val="20"/>
        </w:rPr>
        <w:t xml:space="preserve"> </w:t>
      </w:r>
    </w:p>
    <w:p w14:paraId="2B857B05" w14:textId="0EC85A66" w:rsidR="00BB5B2D" w:rsidRPr="00574628" w:rsidRDefault="00C4444E" w:rsidP="64079A3D">
      <w:pPr>
        <w:rPr>
          <w:rFonts w:ascii="Arial" w:hAnsi="Arial" w:cs="Arial"/>
          <w:b/>
          <w:bCs/>
          <w:sz w:val="32"/>
          <w:szCs w:val="32"/>
        </w:rPr>
      </w:pPr>
      <w:r w:rsidRPr="00574628">
        <w:rPr>
          <w:rFonts w:ascii="Arial" w:hAnsi="Arial" w:cs="Arial"/>
          <w:b/>
          <w:bCs/>
          <w:sz w:val="20"/>
          <w:szCs w:val="20"/>
        </w:rPr>
        <w:t>Photo Caption:</w:t>
      </w:r>
      <w:r w:rsidR="007672C9" w:rsidRPr="00574628">
        <w:rPr>
          <w:rFonts w:ascii="Arial" w:hAnsi="Arial" w:cs="Arial"/>
          <w:b/>
          <w:bCs/>
          <w:sz w:val="20"/>
          <w:szCs w:val="20"/>
        </w:rPr>
        <w:t xml:space="preserve"> </w:t>
      </w:r>
      <w:r w:rsidR="00834032" w:rsidRPr="00834032">
        <w:rPr>
          <w:rFonts w:ascii="Arial" w:hAnsi="Arial" w:cs="Arial"/>
          <w:sz w:val="20"/>
          <w:szCs w:val="20"/>
        </w:rPr>
        <w:t>L</w:t>
      </w:r>
      <w:r w:rsidR="00834032">
        <w:rPr>
          <w:rFonts w:ascii="Arial" w:hAnsi="Arial" w:cs="Arial"/>
          <w:sz w:val="20"/>
          <w:szCs w:val="20"/>
        </w:rPr>
        <w:t xml:space="preserve">eft </w:t>
      </w:r>
      <w:r w:rsidR="00834032" w:rsidRPr="00834032">
        <w:rPr>
          <w:rFonts w:ascii="Arial" w:hAnsi="Arial" w:cs="Arial"/>
          <w:sz w:val="20"/>
          <w:szCs w:val="20"/>
        </w:rPr>
        <w:t>t</w:t>
      </w:r>
      <w:r w:rsidR="00834032">
        <w:rPr>
          <w:rFonts w:ascii="Arial" w:hAnsi="Arial" w:cs="Arial"/>
          <w:sz w:val="20"/>
          <w:szCs w:val="20"/>
        </w:rPr>
        <w:t xml:space="preserve">o </w:t>
      </w:r>
      <w:r w:rsidR="00834032" w:rsidRPr="00834032">
        <w:rPr>
          <w:rFonts w:ascii="Arial" w:hAnsi="Arial" w:cs="Arial"/>
          <w:sz w:val="20"/>
          <w:szCs w:val="20"/>
        </w:rPr>
        <w:t>r</w:t>
      </w:r>
      <w:r w:rsidR="00834032">
        <w:rPr>
          <w:rFonts w:ascii="Arial" w:hAnsi="Arial" w:cs="Arial"/>
          <w:sz w:val="20"/>
          <w:szCs w:val="20"/>
        </w:rPr>
        <w:t>ight</w:t>
      </w:r>
      <w:r w:rsidR="00834032" w:rsidRPr="00834032">
        <w:rPr>
          <w:rFonts w:ascii="Arial" w:hAnsi="Arial" w:cs="Arial"/>
          <w:sz w:val="20"/>
          <w:szCs w:val="20"/>
        </w:rPr>
        <w:t xml:space="preserve">: </w:t>
      </w:r>
      <w:r w:rsidR="0065071D" w:rsidRPr="0065071D">
        <w:rPr>
          <w:rFonts w:ascii="Arial" w:hAnsi="Arial" w:cs="Arial"/>
          <w:sz w:val="20"/>
          <w:szCs w:val="20"/>
        </w:rPr>
        <w:t>Maximilian Below (Studio Hamburg MCI), Wolfgang Kaiser (WDR), Thomas Riedel (Riedel), Dominique Hoffmann (WDR), Marco Kraft (Riedel), Martin Hüttenmeister (WDR), Jan Krusch (WDR)</w:t>
      </w:r>
    </w:p>
    <w:p w14:paraId="075E5017" w14:textId="77777777" w:rsidR="00C56CB0" w:rsidRPr="00C56CB0" w:rsidRDefault="00C56CB0" w:rsidP="00114985">
      <w:pPr>
        <w:pStyle w:val="Blocktext"/>
        <w:tabs>
          <w:tab w:val="left" w:pos="180"/>
        </w:tabs>
        <w:spacing w:line="259" w:lineRule="auto"/>
        <w:ind w:left="0" w:right="0"/>
        <w:rPr>
          <w:rFonts w:ascii="Arial" w:hAnsi="Arial"/>
          <w:sz w:val="32"/>
          <w:szCs w:val="32"/>
        </w:rPr>
      </w:pPr>
    </w:p>
    <w:p w14:paraId="3E888BA8" w14:textId="24B3234F" w:rsidR="00617A0A" w:rsidRDefault="00617A0A" w:rsidP="00114985">
      <w:pPr>
        <w:pStyle w:val="Blocktext"/>
        <w:tabs>
          <w:tab w:val="left" w:pos="180"/>
        </w:tabs>
        <w:spacing w:line="259" w:lineRule="auto"/>
        <w:ind w:left="0" w:right="0"/>
        <w:rPr>
          <w:ins w:id="0" w:author="Vega Sun" w:date="2024-05-04T00:47:00Z"/>
          <w:rFonts w:ascii="Arial" w:hAnsi="Arial"/>
          <w:sz w:val="32"/>
          <w:szCs w:val="32"/>
        </w:rPr>
      </w:pPr>
      <w:r w:rsidRPr="00C56CB0">
        <w:rPr>
          <w:rFonts w:ascii="Arial" w:hAnsi="Arial"/>
          <w:sz w:val="32"/>
          <w:szCs w:val="32"/>
        </w:rPr>
        <w:t xml:space="preserve">WDR Filmhaus to Implement </w:t>
      </w:r>
      <w:r w:rsidR="00146BA0" w:rsidRPr="00C56CB0">
        <w:rPr>
          <w:rFonts w:ascii="Arial" w:hAnsi="Arial"/>
          <w:sz w:val="32"/>
          <w:szCs w:val="32"/>
        </w:rPr>
        <w:t>Riedel Infrastructure</w:t>
      </w:r>
      <w:r w:rsidRPr="00C56CB0">
        <w:rPr>
          <w:rFonts w:ascii="Arial" w:hAnsi="Arial"/>
          <w:sz w:val="32"/>
          <w:szCs w:val="32"/>
        </w:rPr>
        <w:t xml:space="preserve"> </w:t>
      </w:r>
    </w:p>
    <w:p w14:paraId="3080C608" w14:textId="0899D338" w:rsidR="00E5688A" w:rsidRPr="007D7B49" w:rsidRDefault="00F0171D" w:rsidP="00114985">
      <w:pPr>
        <w:pStyle w:val="Blocktext"/>
        <w:tabs>
          <w:tab w:val="left" w:pos="180"/>
        </w:tabs>
        <w:spacing w:line="259" w:lineRule="auto"/>
        <w:ind w:left="0" w:right="0"/>
        <w:rPr>
          <w:rFonts w:ascii="Microsoft YaHei" w:eastAsia="Microsoft YaHei" w:hAnsi="Microsoft YaHei"/>
          <w:sz w:val="32"/>
          <w:szCs w:val="32"/>
          <w:lang w:eastAsia="zh-CN"/>
        </w:rPr>
      </w:pPr>
      <w:r w:rsidRPr="007D7B49">
        <w:rPr>
          <w:rFonts w:ascii="Microsoft YaHei" w:eastAsia="Microsoft YaHei" w:hAnsi="Microsoft YaHei"/>
          <w:sz w:val="32"/>
          <w:szCs w:val="32"/>
        </w:rPr>
        <w:t>WDR Filmhaus</w:t>
      </w:r>
      <w:r w:rsidR="00A835FF" w:rsidRPr="007D7B49">
        <w:rPr>
          <w:rFonts w:ascii="Microsoft YaHei" w:eastAsia="Microsoft YaHei" w:hAnsi="Microsoft YaHei" w:hint="eastAsia"/>
          <w:sz w:val="32"/>
          <w:szCs w:val="32"/>
          <w:lang w:eastAsia="zh-CN"/>
        </w:rPr>
        <w:t>安装部署Riedel</w:t>
      </w:r>
      <w:r w:rsidR="00A55D09" w:rsidRPr="007D7B49">
        <w:rPr>
          <w:rFonts w:ascii="Microsoft YaHei" w:eastAsia="Microsoft YaHei" w:hAnsi="Microsoft YaHei" w:hint="eastAsia"/>
          <w:sz w:val="32"/>
          <w:szCs w:val="32"/>
          <w:lang w:eastAsia="zh-CN"/>
        </w:rPr>
        <w:t>广电基础</w:t>
      </w:r>
      <w:r w:rsidR="00772EA5" w:rsidRPr="007D7B49">
        <w:rPr>
          <w:rFonts w:ascii="Microsoft YaHei" w:eastAsia="Microsoft YaHei" w:hAnsi="Microsoft YaHei" w:hint="eastAsia"/>
          <w:sz w:val="32"/>
          <w:szCs w:val="32"/>
          <w:lang w:eastAsia="zh-CN"/>
        </w:rPr>
        <w:t>骨干网基础设施</w:t>
      </w:r>
    </w:p>
    <w:p w14:paraId="185B8C3E" w14:textId="77777777" w:rsidR="000950DC" w:rsidRPr="00C56CB0" w:rsidRDefault="000950DC" w:rsidP="00114985">
      <w:pPr>
        <w:pStyle w:val="Blocktext"/>
        <w:tabs>
          <w:tab w:val="left" w:pos="180"/>
        </w:tabs>
        <w:spacing w:line="259" w:lineRule="auto"/>
        <w:ind w:left="0" w:right="0"/>
        <w:rPr>
          <w:rFonts w:ascii="Arial" w:hAnsi="Arial" w:cs="Arial"/>
          <w:b w:val="0"/>
          <w:bCs w:val="0"/>
          <w:sz w:val="24"/>
          <w:szCs w:val="24"/>
          <w:lang w:eastAsia="de-DE"/>
        </w:rPr>
      </w:pPr>
    </w:p>
    <w:p w14:paraId="4F606BE5" w14:textId="53651622" w:rsidR="00772EA5" w:rsidRPr="007D7B49" w:rsidRDefault="00125B13" w:rsidP="00114985">
      <w:pPr>
        <w:pStyle w:val="Blocktext"/>
        <w:tabs>
          <w:tab w:val="left" w:pos="180"/>
        </w:tabs>
        <w:spacing w:line="259" w:lineRule="auto"/>
        <w:ind w:left="0" w:right="0"/>
        <w:rPr>
          <w:rFonts w:ascii="Microsoft YaHei" w:eastAsia="Microsoft YaHei" w:hAnsi="Microsoft YaHei" w:cs="Arial"/>
          <w:i/>
          <w:iCs/>
          <w:sz w:val="24"/>
          <w:szCs w:val="24"/>
          <w:lang w:eastAsia="de-DE"/>
        </w:rPr>
      </w:pPr>
      <w:r w:rsidRPr="007D7B49">
        <w:rPr>
          <w:rStyle w:val="Fett"/>
          <w:rFonts w:ascii="Microsoft YaHei" w:eastAsia="Microsoft YaHei" w:hAnsi="Microsoft YaHei" w:cs="Helvetica" w:hint="eastAsia"/>
          <w:color w:val="060607"/>
          <w:spacing w:val="8"/>
          <w:sz w:val="21"/>
          <w:szCs w:val="21"/>
          <w:shd w:val="clear" w:color="auto" w:fill="FFFFFF"/>
          <w:lang w:eastAsia="zh-CN"/>
        </w:rPr>
        <w:t>利用备受赞誉的</w:t>
      </w:r>
      <w:proofErr w:type="spellStart"/>
      <w:r w:rsidR="00772EA5" w:rsidRPr="007D7B49">
        <w:rPr>
          <w:rStyle w:val="Fett"/>
          <w:rFonts w:ascii="Microsoft YaHei" w:eastAsia="Microsoft YaHei" w:hAnsi="Microsoft YaHei" w:cs="Helvetica"/>
          <w:color w:val="060607"/>
          <w:spacing w:val="8"/>
          <w:sz w:val="21"/>
          <w:szCs w:val="21"/>
          <w:shd w:val="clear" w:color="auto" w:fill="FFFFFF"/>
        </w:rPr>
        <w:t>MediorNet</w:t>
      </w:r>
      <w:proofErr w:type="spellEnd"/>
      <w:r w:rsidR="00772EA5" w:rsidRPr="007D7B49">
        <w:rPr>
          <w:rStyle w:val="Fett"/>
          <w:rFonts w:ascii="Microsoft YaHei" w:eastAsia="Microsoft YaHei" w:hAnsi="Microsoft YaHei" w:cs="Helvetica"/>
          <w:color w:val="060607"/>
          <w:spacing w:val="8"/>
          <w:sz w:val="21"/>
          <w:szCs w:val="21"/>
          <w:shd w:val="clear" w:color="auto" w:fill="FFFFFF"/>
        </w:rPr>
        <w:t xml:space="preserve"> </w:t>
      </w:r>
      <w:proofErr w:type="spellStart"/>
      <w:r w:rsidR="00772EA5" w:rsidRPr="007D7B49">
        <w:rPr>
          <w:rStyle w:val="Fett"/>
          <w:rFonts w:ascii="Microsoft YaHei" w:eastAsia="Microsoft YaHei" w:hAnsi="Microsoft YaHei" w:cs="Helvetica"/>
          <w:color w:val="060607"/>
          <w:spacing w:val="8"/>
          <w:sz w:val="21"/>
          <w:szCs w:val="21"/>
          <w:shd w:val="clear" w:color="auto" w:fill="FFFFFF"/>
        </w:rPr>
        <w:t>HorizoN混合处理平台作为通往IP</w:t>
      </w:r>
      <w:proofErr w:type="spellEnd"/>
      <w:r w:rsidRPr="007D7B49">
        <w:rPr>
          <w:rStyle w:val="Fett"/>
          <w:rFonts w:ascii="Microsoft YaHei" w:eastAsia="Microsoft YaHei" w:hAnsi="Microsoft YaHei" w:cs="Helvetica" w:hint="eastAsia"/>
          <w:color w:val="060607"/>
          <w:spacing w:val="8"/>
          <w:sz w:val="21"/>
          <w:szCs w:val="21"/>
          <w:shd w:val="clear" w:color="auto" w:fill="FFFFFF"/>
          <w:lang w:eastAsia="zh-CN"/>
        </w:rPr>
        <w:t>系统</w:t>
      </w:r>
      <w:r w:rsidR="00772EA5" w:rsidRPr="007D7B49">
        <w:rPr>
          <w:rStyle w:val="Fett"/>
          <w:rFonts w:ascii="Microsoft YaHei" w:eastAsia="Microsoft YaHei" w:hAnsi="Microsoft YaHei" w:cs="Helvetica"/>
          <w:color w:val="060607"/>
          <w:spacing w:val="8"/>
          <w:sz w:val="21"/>
          <w:szCs w:val="21"/>
          <w:shd w:val="clear" w:color="auto" w:fill="FFFFFF"/>
        </w:rPr>
        <w:t>的桥梁</w:t>
      </w:r>
    </w:p>
    <w:p w14:paraId="635F4ACB" w14:textId="77777777" w:rsidR="00617A0A" w:rsidRPr="00574628" w:rsidRDefault="00617A0A" w:rsidP="00114985">
      <w:pPr>
        <w:pStyle w:val="Blocktext"/>
        <w:tabs>
          <w:tab w:val="left" w:pos="180"/>
        </w:tabs>
        <w:spacing w:line="259" w:lineRule="auto"/>
        <w:ind w:left="0" w:right="0"/>
        <w:rPr>
          <w:rFonts w:ascii="Arial" w:hAnsi="Arial"/>
          <w:sz w:val="32"/>
          <w:szCs w:val="32"/>
        </w:rPr>
      </w:pPr>
    </w:p>
    <w:p w14:paraId="2AA6CDAC" w14:textId="77777777" w:rsidR="00C52753" w:rsidRDefault="00C52753" w:rsidP="00C52753">
      <w:pPr>
        <w:spacing w:line="360" w:lineRule="auto"/>
        <w:jc w:val="both"/>
        <w:rPr>
          <w:rFonts w:ascii="Arial" w:hAnsi="Arial" w:cs="Arial"/>
          <w:sz w:val="22"/>
          <w:szCs w:val="22"/>
        </w:rPr>
      </w:pPr>
    </w:p>
    <w:p w14:paraId="37831411" w14:textId="3EAEF0DB" w:rsidR="002A0E26" w:rsidRPr="00C52753" w:rsidRDefault="002A0E26" w:rsidP="00C52753">
      <w:pPr>
        <w:spacing w:line="0" w:lineRule="atLeast"/>
        <w:contextualSpacing/>
        <w:rPr>
          <w:rFonts w:ascii="Microsoft YaHei" w:eastAsia="Microsoft YaHei" w:hAnsi="Microsoft YaHei" w:cs="Arial"/>
          <w:sz w:val="22"/>
          <w:szCs w:val="22"/>
        </w:rPr>
      </w:pPr>
      <w:r w:rsidRPr="00C52753">
        <w:rPr>
          <w:rFonts w:ascii="Microsoft YaHei" w:eastAsia="Microsoft YaHei" w:hAnsi="Microsoft YaHei" w:cs="Arial" w:hint="eastAsia"/>
          <w:sz w:val="22"/>
          <w:szCs w:val="22"/>
        </w:rPr>
        <w:t>德国</w:t>
      </w:r>
      <w:r w:rsidRPr="00C52753">
        <w:rPr>
          <w:rFonts w:ascii="Microsoft YaHei" w:eastAsia="Microsoft YaHei" w:hAnsi="Microsoft YaHei" w:cs="Arial"/>
          <w:b/>
          <w:bCs/>
          <w:sz w:val="22"/>
          <w:szCs w:val="22"/>
        </w:rPr>
        <w:t>WUPPERTAL</w:t>
      </w:r>
      <w:r w:rsidRPr="00C52753">
        <w:rPr>
          <w:rFonts w:ascii="Microsoft YaHei" w:eastAsia="Microsoft YaHei" w:hAnsi="Microsoft YaHei" w:cs="Arial" w:hint="eastAsia"/>
          <w:sz w:val="22"/>
          <w:szCs w:val="22"/>
        </w:rPr>
        <w:t xml:space="preserve"> —— 2024年4月30日 —— Riedel Communications今日宣布，西德广播</w:t>
      </w:r>
      <w:r w:rsidR="008A4D4B" w:rsidRPr="00C52753">
        <w:rPr>
          <w:rFonts w:ascii="Microsoft YaHei" w:eastAsia="Microsoft YaHei" w:hAnsi="Microsoft YaHei" w:cs="Arial" w:hint="eastAsia"/>
          <w:sz w:val="22"/>
          <w:szCs w:val="22"/>
          <w:lang w:eastAsia="zh-CN"/>
        </w:rPr>
        <w:t>公司</w:t>
      </w:r>
      <w:r w:rsidRPr="00C52753">
        <w:rPr>
          <w:rFonts w:ascii="Microsoft YaHei" w:eastAsia="Microsoft YaHei" w:hAnsi="Microsoft YaHei" w:cs="Arial" w:hint="eastAsia"/>
          <w:sz w:val="22"/>
          <w:szCs w:val="22"/>
        </w:rPr>
        <w:t>（WDR）</w:t>
      </w:r>
      <w:r w:rsidR="00AE247C" w:rsidRPr="00C52753">
        <w:rPr>
          <w:rFonts w:ascii="Microsoft YaHei" w:eastAsia="Microsoft YaHei" w:hAnsi="Microsoft YaHei" w:cs="Arial" w:hint="eastAsia"/>
          <w:sz w:val="22"/>
          <w:szCs w:val="22"/>
          <w:lang w:eastAsia="zh-CN"/>
        </w:rPr>
        <w:t>在</w:t>
      </w:r>
      <w:r w:rsidR="00D30FF5" w:rsidRPr="00C52753">
        <w:rPr>
          <w:rFonts w:ascii="Microsoft YaHei" w:eastAsia="Microsoft YaHei" w:hAnsi="Microsoft YaHei" w:cs="Arial" w:hint="eastAsia"/>
          <w:sz w:val="22"/>
          <w:szCs w:val="22"/>
        </w:rPr>
        <w:t>Riede的媒体和内通网络</w:t>
      </w:r>
      <w:r w:rsidR="00AE247C" w:rsidRPr="00C52753">
        <w:rPr>
          <w:rFonts w:ascii="Microsoft YaHei" w:eastAsia="Microsoft YaHei" w:hAnsi="Microsoft YaHei" w:cs="Arial" w:hint="eastAsia"/>
          <w:sz w:val="22"/>
          <w:szCs w:val="22"/>
          <w:lang w:eastAsia="zh-CN"/>
        </w:rPr>
        <w:t>技术的加持下</w:t>
      </w:r>
      <w:r w:rsidR="00D30FF5" w:rsidRPr="00C52753">
        <w:rPr>
          <w:rFonts w:ascii="Microsoft YaHei" w:eastAsia="Microsoft YaHei" w:hAnsi="Microsoft YaHei" w:cs="Arial" w:hint="eastAsia"/>
          <w:sz w:val="22"/>
          <w:szCs w:val="22"/>
        </w:rPr>
        <w:t>，对其位于科隆的WDR</w:t>
      </w:r>
      <w:r w:rsidR="00AE247C" w:rsidRPr="00C52753">
        <w:rPr>
          <w:rFonts w:ascii="Microsoft YaHei" w:eastAsia="Microsoft YaHei" w:hAnsi="Microsoft YaHei" w:cs="Arial" w:hint="eastAsia"/>
          <w:sz w:val="22"/>
          <w:szCs w:val="22"/>
          <w:lang w:eastAsia="zh-CN"/>
        </w:rPr>
        <w:t xml:space="preserve"> </w:t>
      </w:r>
      <w:r w:rsidR="00AE247C" w:rsidRPr="00C52753">
        <w:rPr>
          <w:rFonts w:ascii="Microsoft YaHei" w:eastAsia="Microsoft YaHei" w:hAnsi="Microsoft YaHei" w:cs="Arial"/>
          <w:sz w:val="22"/>
          <w:szCs w:val="22"/>
          <w:lang w:eastAsia="zh-CN"/>
        </w:rPr>
        <w:t>Filmhaus</w:t>
      </w:r>
      <w:r w:rsidR="00D30FF5" w:rsidRPr="00C52753">
        <w:rPr>
          <w:rFonts w:ascii="Microsoft YaHei" w:eastAsia="Microsoft YaHei" w:hAnsi="Microsoft YaHei" w:cs="Arial" w:hint="eastAsia"/>
          <w:sz w:val="22"/>
          <w:szCs w:val="22"/>
        </w:rPr>
        <w:t>的基础设施进行现代化改造。这一系统集成方案由Studio Hamburg Media Consult International (MCI) GmbH提供，并在公开招标中以高效率、灵活性和前瞻性设计脱颖而出。</w:t>
      </w:r>
    </w:p>
    <w:p w14:paraId="14E45ED6" w14:textId="77777777" w:rsidR="00617A0A" w:rsidRPr="00C56CB0" w:rsidRDefault="00617A0A" w:rsidP="00C56CB0">
      <w:pPr>
        <w:spacing w:line="360" w:lineRule="auto"/>
        <w:rPr>
          <w:rFonts w:ascii="Arial" w:hAnsi="Arial" w:cs="Arial"/>
          <w:sz w:val="22"/>
          <w:szCs w:val="22"/>
        </w:rPr>
      </w:pPr>
    </w:p>
    <w:p w14:paraId="30BF484E" w14:textId="58DAFF51" w:rsidR="006F0A2B" w:rsidRPr="00F4082D" w:rsidRDefault="006F0A2B" w:rsidP="0081356F">
      <w:pPr>
        <w:spacing w:line="0" w:lineRule="atLeast"/>
        <w:jc w:val="both"/>
        <w:rPr>
          <w:rFonts w:ascii="Microsoft YaHei" w:eastAsia="Microsoft YaHei" w:hAnsi="Microsoft YaHei" w:cs="Arial"/>
          <w:sz w:val="22"/>
          <w:szCs w:val="22"/>
          <w:lang w:eastAsia="zh-CN"/>
        </w:rPr>
      </w:pPr>
      <w:r w:rsidRPr="00F4082D">
        <w:rPr>
          <w:rFonts w:ascii="Microsoft YaHei" w:eastAsia="Microsoft YaHei" w:hAnsi="Microsoft YaHei" w:cs="Arial" w:hint="eastAsia"/>
          <w:sz w:val="22"/>
          <w:szCs w:val="22"/>
          <w:lang w:eastAsia="zh-CN"/>
        </w:rPr>
        <w:t>科隆市中心的</w:t>
      </w:r>
      <w:r w:rsidRPr="00F4082D">
        <w:rPr>
          <w:rFonts w:ascii="Microsoft YaHei" w:eastAsia="Microsoft YaHei" w:hAnsi="Microsoft YaHei" w:cs="Arial"/>
          <w:sz w:val="22"/>
          <w:szCs w:val="22"/>
          <w:lang w:eastAsia="zh-CN"/>
        </w:rPr>
        <w:t xml:space="preserve">WDR </w:t>
      </w:r>
      <w:proofErr w:type="spellStart"/>
      <w:r w:rsidRPr="00F4082D">
        <w:rPr>
          <w:rFonts w:ascii="Microsoft YaHei" w:eastAsia="Microsoft YaHei" w:hAnsi="Microsoft YaHei" w:cs="Arial"/>
          <w:sz w:val="22"/>
          <w:szCs w:val="22"/>
          <w:lang w:eastAsia="zh-CN"/>
        </w:rPr>
        <w:t>Filmhaus</w:t>
      </w:r>
      <w:proofErr w:type="spellEnd"/>
      <w:r w:rsidRPr="00F4082D">
        <w:rPr>
          <w:rFonts w:ascii="Microsoft YaHei" w:eastAsia="Microsoft YaHei" w:hAnsi="Microsoft YaHei" w:cs="Arial" w:hint="eastAsia"/>
          <w:sz w:val="22"/>
          <w:szCs w:val="22"/>
          <w:lang w:eastAsia="zh-CN"/>
        </w:rPr>
        <w:t>是WDR的新闻报道和技术创新的核心。目前，</w:t>
      </w:r>
      <w:r w:rsidRPr="00F4082D">
        <w:rPr>
          <w:rFonts w:ascii="Microsoft YaHei" w:eastAsia="Microsoft YaHei" w:hAnsi="Microsoft YaHei" w:cs="Arial"/>
          <w:sz w:val="22"/>
          <w:szCs w:val="22"/>
          <w:lang w:eastAsia="zh-CN"/>
        </w:rPr>
        <w:t>WDR Filmhaus</w:t>
      </w:r>
      <w:r w:rsidRPr="00F4082D">
        <w:rPr>
          <w:rFonts w:ascii="Microsoft YaHei" w:eastAsia="Microsoft YaHei" w:hAnsi="Microsoft YaHei" w:cs="Arial" w:hint="eastAsia"/>
          <w:sz w:val="22"/>
          <w:szCs w:val="22"/>
          <w:lang w:eastAsia="zh-CN"/>
        </w:rPr>
        <w:t>正在进行全面的翻新升级，以满足媒体制作当前和未来的需求。该项目将涵盖办公区、会议室以及用于跨媒体制作的编辑室、演播室和录音室。</w:t>
      </w:r>
    </w:p>
    <w:p w14:paraId="78C660E2" w14:textId="77777777" w:rsidR="00617A0A" w:rsidRPr="00C56CB0" w:rsidRDefault="00617A0A" w:rsidP="00C56CB0">
      <w:pPr>
        <w:spacing w:line="360" w:lineRule="auto"/>
        <w:rPr>
          <w:rFonts w:ascii="Arial" w:hAnsi="Arial" w:cs="Arial"/>
          <w:sz w:val="22"/>
          <w:szCs w:val="22"/>
          <w:lang w:eastAsia="zh-CN"/>
        </w:rPr>
      </w:pPr>
    </w:p>
    <w:p w14:paraId="34EF7306" w14:textId="6CD3EF35" w:rsidR="00582868" w:rsidRPr="001469E9" w:rsidRDefault="00582868" w:rsidP="004127F7">
      <w:pPr>
        <w:spacing w:line="0" w:lineRule="atLeast"/>
        <w:contextualSpacing/>
        <w:jc w:val="both"/>
        <w:rPr>
          <w:rFonts w:ascii="Microsoft YaHei" w:eastAsia="Microsoft YaHei" w:hAnsi="Microsoft YaHei" w:cs="Arial"/>
          <w:sz w:val="22"/>
          <w:szCs w:val="22"/>
        </w:rPr>
      </w:pPr>
      <w:r w:rsidRPr="001469E9">
        <w:rPr>
          <w:rFonts w:ascii="Microsoft YaHei" w:eastAsia="Microsoft YaHei" w:hAnsi="Microsoft YaHei" w:cs="Arial" w:hint="eastAsia"/>
          <w:sz w:val="22"/>
          <w:szCs w:val="22"/>
        </w:rPr>
        <w:t>“</w:t>
      </w:r>
      <w:proofErr w:type="spellStart"/>
      <w:r w:rsidRPr="001469E9">
        <w:rPr>
          <w:rFonts w:ascii="Microsoft YaHei" w:eastAsia="Microsoft YaHei" w:hAnsi="Microsoft YaHei" w:cs="Arial" w:hint="eastAsia"/>
          <w:sz w:val="22"/>
          <w:szCs w:val="22"/>
        </w:rPr>
        <w:t>我们与Riedel的合作在许多项目中已经证明了其价值</w:t>
      </w:r>
      <w:proofErr w:type="spellEnd"/>
      <w:r w:rsidRPr="001469E9">
        <w:rPr>
          <w:rFonts w:ascii="Microsoft YaHei" w:eastAsia="Microsoft YaHei" w:hAnsi="Microsoft YaHei" w:cs="Arial" w:hint="eastAsia"/>
          <w:sz w:val="22"/>
          <w:szCs w:val="22"/>
        </w:rPr>
        <w:t xml:space="preserve">，” </w:t>
      </w:r>
      <w:r w:rsidR="00D7040B" w:rsidRPr="001469E9">
        <w:rPr>
          <w:rFonts w:ascii="Microsoft YaHei" w:eastAsia="Microsoft YaHei" w:hAnsi="Microsoft YaHei" w:cs="Arial"/>
          <w:sz w:val="22"/>
          <w:szCs w:val="22"/>
        </w:rPr>
        <w:t xml:space="preserve">Studio Hamburg </w:t>
      </w:r>
      <w:proofErr w:type="spellStart"/>
      <w:r w:rsidR="00D7040B" w:rsidRPr="001469E9">
        <w:rPr>
          <w:rFonts w:ascii="Microsoft YaHei" w:eastAsia="Microsoft YaHei" w:hAnsi="Microsoft YaHei" w:cs="Arial"/>
          <w:sz w:val="22"/>
          <w:szCs w:val="22"/>
        </w:rPr>
        <w:t>MCI</w:t>
      </w:r>
      <w:r w:rsidRPr="001469E9">
        <w:rPr>
          <w:rFonts w:ascii="Microsoft YaHei" w:eastAsia="Microsoft YaHei" w:hAnsi="Microsoft YaHei" w:cs="Arial" w:hint="eastAsia"/>
          <w:sz w:val="22"/>
          <w:szCs w:val="22"/>
        </w:rPr>
        <w:t>董事总经理Maximilian</w:t>
      </w:r>
      <w:proofErr w:type="spellEnd"/>
      <w:r w:rsidRPr="001469E9">
        <w:rPr>
          <w:rFonts w:ascii="Microsoft YaHei" w:eastAsia="Microsoft YaHei" w:hAnsi="Microsoft YaHei" w:cs="Arial" w:hint="eastAsia"/>
          <w:sz w:val="22"/>
          <w:szCs w:val="22"/>
        </w:rPr>
        <w:t xml:space="preserve"> Below表示</w:t>
      </w:r>
      <w:r w:rsidR="001F052B" w:rsidRPr="001469E9">
        <w:rPr>
          <w:rFonts w:ascii="Microsoft YaHei" w:eastAsia="Microsoft YaHei" w:hAnsi="Microsoft YaHei" w:cs="Arial" w:hint="eastAsia"/>
          <w:sz w:val="22"/>
          <w:szCs w:val="22"/>
          <w:lang w:eastAsia="zh-CN"/>
        </w:rPr>
        <w:t>：</w:t>
      </w:r>
      <w:r w:rsidRPr="001469E9">
        <w:rPr>
          <w:rFonts w:ascii="Microsoft YaHei" w:eastAsia="Microsoft YaHei" w:hAnsi="Microsoft YaHei" w:cs="Arial" w:hint="eastAsia"/>
          <w:sz w:val="22"/>
          <w:szCs w:val="22"/>
        </w:rPr>
        <w:t>“</w:t>
      </w:r>
      <w:r w:rsidR="009159C9" w:rsidRPr="001469E9">
        <w:rPr>
          <w:rFonts w:ascii="Microsoft YaHei" w:eastAsia="Microsoft YaHei" w:hAnsi="Microsoft YaHei" w:cs="Arial" w:hint="eastAsia"/>
          <w:sz w:val="22"/>
          <w:szCs w:val="22"/>
          <w:lang w:eastAsia="zh-CN"/>
        </w:rPr>
        <w:t>凭借</w:t>
      </w:r>
      <w:r w:rsidRPr="001469E9">
        <w:rPr>
          <w:rFonts w:ascii="Microsoft YaHei" w:eastAsia="Microsoft YaHei" w:hAnsi="Microsoft YaHei" w:cs="Arial" w:hint="eastAsia"/>
          <w:sz w:val="22"/>
          <w:szCs w:val="22"/>
        </w:rPr>
        <w:t>Riedel的Artist内通系统和MediorNet HorizoN卓越的品质和创新技术，</w:t>
      </w:r>
      <w:r w:rsidR="009159C9" w:rsidRPr="001469E9">
        <w:rPr>
          <w:rFonts w:ascii="Microsoft YaHei" w:eastAsia="Microsoft YaHei" w:hAnsi="Microsoft YaHei" w:cs="Arial" w:hint="eastAsia"/>
          <w:sz w:val="22"/>
          <w:szCs w:val="22"/>
          <w:lang w:eastAsia="zh-CN"/>
        </w:rPr>
        <w:t>我们</w:t>
      </w:r>
      <w:r w:rsidR="00FE2922" w:rsidRPr="001469E9">
        <w:rPr>
          <w:rFonts w:ascii="Microsoft YaHei" w:eastAsia="Microsoft YaHei" w:hAnsi="Microsoft YaHei" w:cs="Arial" w:hint="eastAsia"/>
          <w:sz w:val="22"/>
          <w:szCs w:val="22"/>
          <w:lang w:eastAsia="zh-CN"/>
        </w:rPr>
        <w:t>将基于此打造全新的</w:t>
      </w:r>
      <w:r w:rsidR="00FE2922" w:rsidRPr="001469E9">
        <w:rPr>
          <w:rFonts w:ascii="Microsoft YaHei" w:eastAsia="Microsoft YaHei" w:hAnsi="Microsoft YaHei" w:cs="Arial"/>
          <w:sz w:val="22"/>
          <w:szCs w:val="22"/>
        </w:rPr>
        <w:t>WDR</w:t>
      </w:r>
      <w:r w:rsidR="00FE2922" w:rsidRPr="001469E9">
        <w:rPr>
          <w:rFonts w:ascii="Microsoft YaHei" w:eastAsia="Microsoft YaHei" w:hAnsi="Microsoft YaHei" w:cs="Arial"/>
          <w:sz w:val="22"/>
          <w:szCs w:val="22"/>
          <w:lang w:eastAsia="zh-CN"/>
        </w:rPr>
        <w:t xml:space="preserve"> Filmhaus</w:t>
      </w:r>
      <w:r w:rsidR="00FE2922" w:rsidRPr="001469E9">
        <w:rPr>
          <w:rFonts w:ascii="Microsoft YaHei" w:eastAsia="Microsoft YaHei" w:hAnsi="Microsoft YaHei" w:cs="Arial" w:hint="eastAsia"/>
          <w:sz w:val="22"/>
          <w:szCs w:val="22"/>
          <w:lang w:eastAsia="zh-CN"/>
        </w:rPr>
        <w:t>技术基础</w:t>
      </w:r>
      <w:r w:rsidR="00605456" w:rsidRPr="001469E9">
        <w:rPr>
          <w:rFonts w:ascii="Microsoft YaHei" w:eastAsia="Microsoft YaHei" w:hAnsi="Microsoft YaHei" w:cs="Arial" w:hint="eastAsia"/>
          <w:sz w:val="22"/>
          <w:szCs w:val="22"/>
          <w:lang w:eastAsia="zh-CN"/>
        </w:rPr>
        <w:t>设施</w:t>
      </w:r>
      <w:r w:rsidRPr="001469E9">
        <w:rPr>
          <w:rFonts w:ascii="Microsoft YaHei" w:eastAsia="Microsoft YaHei" w:hAnsi="Microsoft YaHei" w:cs="Arial" w:hint="eastAsia"/>
          <w:sz w:val="22"/>
          <w:szCs w:val="22"/>
        </w:rPr>
        <w:t>。”</w:t>
      </w:r>
    </w:p>
    <w:p w14:paraId="7334AB0D" w14:textId="77777777" w:rsidR="00C60CE0" w:rsidRDefault="00C60CE0" w:rsidP="000A7926">
      <w:pPr>
        <w:spacing w:line="0" w:lineRule="atLeast"/>
        <w:contextualSpacing/>
        <w:jc w:val="both"/>
        <w:rPr>
          <w:rFonts w:ascii="Arial" w:hAnsi="Arial" w:cs="Arial"/>
          <w:sz w:val="22"/>
          <w:szCs w:val="22"/>
        </w:rPr>
      </w:pPr>
    </w:p>
    <w:p w14:paraId="47093D75" w14:textId="48940FF3" w:rsidR="00605456" w:rsidRPr="000A7926" w:rsidRDefault="00605456" w:rsidP="000A7926">
      <w:pPr>
        <w:spacing w:line="0" w:lineRule="atLeast"/>
        <w:contextualSpacing/>
        <w:jc w:val="both"/>
        <w:rPr>
          <w:rFonts w:ascii="Microsoft YaHei" w:eastAsia="Microsoft YaHei" w:hAnsi="Microsoft YaHei" w:cs="Arial"/>
          <w:sz w:val="22"/>
          <w:szCs w:val="22"/>
          <w:lang w:eastAsia="zh-CN"/>
        </w:rPr>
      </w:pPr>
      <w:proofErr w:type="spellStart"/>
      <w:r w:rsidRPr="000A7926">
        <w:rPr>
          <w:rFonts w:ascii="Microsoft YaHei" w:eastAsia="Microsoft YaHei" w:hAnsi="Microsoft YaHei" w:cs="Arial" w:hint="eastAsia"/>
          <w:sz w:val="22"/>
          <w:szCs w:val="22"/>
          <w:lang w:eastAsia="zh-CN"/>
        </w:rPr>
        <w:t>MediorNet</w:t>
      </w:r>
      <w:proofErr w:type="spellEnd"/>
      <w:r w:rsidRPr="000A7926">
        <w:rPr>
          <w:rFonts w:ascii="Microsoft YaHei" w:eastAsia="Microsoft YaHei" w:hAnsi="Microsoft YaHei" w:cs="Arial" w:hint="eastAsia"/>
          <w:sz w:val="22"/>
          <w:szCs w:val="22"/>
          <w:lang w:eastAsia="zh-CN"/>
        </w:rPr>
        <w:t>包括MediorNet HorizoN、MicroN UHD和MicroN设备，不仅为</w:t>
      </w:r>
      <w:r w:rsidR="008020E5" w:rsidRPr="000A7926">
        <w:rPr>
          <w:rFonts w:ascii="Microsoft YaHei" w:eastAsia="Microsoft YaHei" w:hAnsi="Microsoft YaHei" w:cs="Arial"/>
          <w:sz w:val="22"/>
          <w:szCs w:val="22"/>
        </w:rPr>
        <w:t>WDR</w:t>
      </w:r>
      <w:r w:rsidR="008020E5" w:rsidRPr="000A7926">
        <w:rPr>
          <w:rFonts w:ascii="Microsoft YaHei" w:eastAsia="Microsoft YaHei" w:hAnsi="Microsoft YaHei" w:cs="Arial"/>
          <w:sz w:val="22"/>
          <w:szCs w:val="22"/>
          <w:lang w:eastAsia="zh-CN"/>
        </w:rPr>
        <w:t xml:space="preserve"> Filmhaus</w:t>
      </w:r>
      <w:r w:rsidRPr="000A7926">
        <w:rPr>
          <w:rFonts w:ascii="Microsoft YaHei" w:eastAsia="Microsoft YaHei" w:hAnsi="Microsoft YaHei" w:cs="Arial" w:hint="eastAsia"/>
          <w:sz w:val="22"/>
          <w:szCs w:val="22"/>
          <w:lang w:eastAsia="zh-CN"/>
        </w:rPr>
        <w:t>提供了灵活分发</w:t>
      </w:r>
      <w:r w:rsidR="008020E5" w:rsidRPr="000A7926">
        <w:rPr>
          <w:rFonts w:ascii="Microsoft YaHei" w:eastAsia="Microsoft YaHei" w:hAnsi="Microsoft YaHei" w:cs="Arial" w:hint="eastAsia"/>
          <w:sz w:val="22"/>
          <w:szCs w:val="22"/>
          <w:lang w:eastAsia="zh-CN"/>
        </w:rPr>
        <w:t>无论基带还是IP的</w:t>
      </w:r>
      <w:r w:rsidRPr="000A7926">
        <w:rPr>
          <w:rFonts w:ascii="Microsoft YaHei" w:eastAsia="Microsoft YaHei" w:hAnsi="Microsoft YaHei" w:cs="Arial" w:hint="eastAsia"/>
          <w:sz w:val="22"/>
          <w:szCs w:val="22"/>
          <w:lang w:eastAsia="zh-CN"/>
        </w:rPr>
        <w:t>音频和视频信号能力，而且还提供了强大的</w:t>
      </w:r>
      <w:r w:rsidR="008020E5" w:rsidRPr="000A7926">
        <w:rPr>
          <w:rFonts w:ascii="Microsoft YaHei" w:eastAsia="Microsoft YaHei" w:hAnsi="Microsoft YaHei" w:cs="Arial" w:hint="eastAsia"/>
          <w:sz w:val="22"/>
          <w:szCs w:val="22"/>
          <w:lang w:eastAsia="zh-CN"/>
        </w:rPr>
        <w:t>多画面分割器</w:t>
      </w:r>
      <w:r w:rsidRPr="000A7926">
        <w:rPr>
          <w:rFonts w:ascii="Microsoft YaHei" w:eastAsia="Microsoft YaHei" w:hAnsi="Microsoft YaHei" w:cs="Arial" w:hint="eastAsia"/>
          <w:sz w:val="22"/>
          <w:szCs w:val="22"/>
          <w:lang w:eastAsia="zh-CN"/>
        </w:rPr>
        <w:t xml:space="preserve">和处理功能。在这个标志性项目中，可持续性与未来性是至关重要的，Riedel的MediorNet </w:t>
      </w:r>
      <w:r w:rsidRPr="000A7926">
        <w:rPr>
          <w:rFonts w:ascii="Microsoft YaHei" w:eastAsia="Microsoft YaHei" w:hAnsi="Microsoft YaHei" w:cs="Arial" w:hint="eastAsia"/>
          <w:sz w:val="22"/>
          <w:szCs w:val="22"/>
          <w:lang w:eastAsia="zh-CN"/>
        </w:rPr>
        <w:lastRenderedPageBreak/>
        <w:t>HorizoN混合处理平台将在实现这两个目标中发挥关键作用，帮助WDR在</w:t>
      </w:r>
      <w:r w:rsidR="008020E5" w:rsidRPr="000A7926">
        <w:rPr>
          <w:rFonts w:ascii="Microsoft YaHei" w:eastAsia="Microsoft YaHei" w:hAnsi="Microsoft YaHei" w:cs="Arial"/>
          <w:sz w:val="22"/>
          <w:szCs w:val="22"/>
          <w:lang w:eastAsia="zh-CN"/>
        </w:rPr>
        <w:t>Filmhaus</w:t>
      </w:r>
      <w:r w:rsidRPr="000A7926">
        <w:rPr>
          <w:rFonts w:ascii="Microsoft YaHei" w:eastAsia="Microsoft YaHei" w:hAnsi="Microsoft YaHei" w:cs="Arial" w:hint="eastAsia"/>
          <w:sz w:val="22"/>
          <w:szCs w:val="22"/>
          <w:lang w:eastAsia="zh-CN"/>
        </w:rPr>
        <w:t>成功过渡到全面的基于IP的媒体基础设施。</w:t>
      </w:r>
    </w:p>
    <w:p w14:paraId="146A72E1" w14:textId="77777777" w:rsidR="00617A0A" w:rsidRPr="00C56CB0" w:rsidRDefault="00617A0A" w:rsidP="00C56CB0">
      <w:pPr>
        <w:spacing w:line="360" w:lineRule="auto"/>
        <w:rPr>
          <w:rFonts w:ascii="Arial" w:hAnsi="Arial" w:cs="Arial"/>
          <w:sz w:val="22"/>
          <w:szCs w:val="22"/>
          <w:lang w:eastAsia="zh-CN"/>
        </w:rPr>
      </w:pPr>
    </w:p>
    <w:p w14:paraId="2F8093D4" w14:textId="7B1A47BC" w:rsidR="0036350B" w:rsidRPr="00864DCB" w:rsidRDefault="0036350B" w:rsidP="00864DCB">
      <w:pPr>
        <w:spacing w:line="0" w:lineRule="atLeast"/>
        <w:jc w:val="both"/>
        <w:rPr>
          <w:rFonts w:ascii="Microsoft YaHei" w:eastAsia="Microsoft YaHei" w:hAnsi="Microsoft YaHei" w:cs="Arial"/>
          <w:sz w:val="22"/>
          <w:szCs w:val="22"/>
        </w:rPr>
      </w:pPr>
      <w:r w:rsidRPr="00864DCB">
        <w:rPr>
          <w:rFonts w:ascii="Microsoft YaHei" w:eastAsia="Microsoft YaHei" w:hAnsi="Microsoft YaHei" w:cs="Arial" w:hint="eastAsia"/>
          <w:sz w:val="22"/>
          <w:szCs w:val="22"/>
          <w:lang w:eastAsia="zh-CN"/>
        </w:rPr>
        <w:t>“</w:t>
      </w:r>
      <w:proofErr w:type="spellStart"/>
      <w:r w:rsidRPr="00864DCB">
        <w:rPr>
          <w:rFonts w:ascii="Microsoft YaHei" w:eastAsia="Microsoft YaHei" w:hAnsi="Microsoft YaHei" w:cs="Arial" w:hint="eastAsia"/>
          <w:sz w:val="22"/>
          <w:szCs w:val="22"/>
          <w:lang w:eastAsia="zh-CN"/>
        </w:rPr>
        <w:t>MediorNet</w:t>
      </w:r>
      <w:proofErr w:type="spellEnd"/>
      <w:r w:rsidRPr="00864DCB">
        <w:rPr>
          <w:rFonts w:ascii="Microsoft YaHei" w:eastAsia="Microsoft YaHei" w:hAnsi="Microsoft YaHei" w:cs="Arial" w:hint="eastAsia"/>
          <w:sz w:val="22"/>
          <w:szCs w:val="22"/>
          <w:lang w:eastAsia="zh-CN"/>
        </w:rPr>
        <w:t xml:space="preserve"> </w:t>
      </w:r>
      <w:proofErr w:type="spellStart"/>
      <w:r w:rsidRPr="00864DCB">
        <w:rPr>
          <w:rFonts w:ascii="Microsoft YaHei" w:eastAsia="Microsoft YaHei" w:hAnsi="Microsoft YaHei" w:cs="Arial" w:hint="eastAsia"/>
          <w:sz w:val="22"/>
          <w:szCs w:val="22"/>
          <w:lang w:eastAsia="zh-CN"/>
        </w:rPr>
        <w:t>HorizoN</w:t>
      </w:r>
      <w:proofErr w:type="spellEnd"/>
      <w:r w:rsidRPr="00864DCB">
        <w:rPr>
          <w:rFonts w:ascii="Microsoft YaHei" w:eastAsia="Microsoft YaHei" w:hAnsi="Microsoft YaHei" w:cs="Arial" w:hint="eastAsia"/>
          <w:sz w:val="22"/>
          <w:szCs w:val="22"/>
          <w:lang w:eastAsia="zh-CN"/>
        </w:rPr>
        <w:t>确保了更新后的</w:t>
      </w:r>
      <w:r w:rsidRPr="00864DCB">
        <w:rPr>
          <w:rFonts w:ascii="Microsoft YaHei" w:eastAsia="Microsoft YaHei" w:hAnsi="Microsoft YaHei" w:cs="Arial"/>
          <w:sz w:val="22"/>
          <w:szCs w:val="22"/>
          <w:lang w:eastAsia="zh-CN"/>
        </w:rPr>
        <w:t>Filmhaus</w:t>
      </w:r>
      <w:r w:rsidRPr="00864DCB">
        <w:rPr>
          <w:rFonts w:ascii="Microsoft YaHei" w:eastAsia="Microsoft YaHei" w:hAnsi="Microsoft YaHei" w:cs="Arial" w:hint="eastAsia"/>
          <w:sz w:val="22"/>
          <w:szCs w:val="22"/>
          <w:lang w:eastAsia="zh-CN"/>
        </w:rPr>
        <w:t>基础设施能够适应未来的技术选择，”Riedel Communications公司视频产品经理Patrick Mandl表示：“每台HorizoN可提供高达128个IP网关，</w:t>
      </w:r>
      <w:r w:rsidR="003E10FF" w:rsidRPr="00864DCB">
        <w:rPr>
          <w:rFonts w:ascii="Microsoft YaHei" w:eastAsia="Microsoft YaHei" w:hAnsi="Microsoft YaHei" w:cs="Arial" w:hint="eastAsia"/>
          <w:sz w:val="22"/>
          <w:szCs w:val="22"/>
          <w:lang w:eastAsia="zh-CN"/>
        </w:rPr>
        <w:t>从而高效的承担从</w:t>
      </w:r>
      <w:r w:rsidRPr="00864DCB">
        <w:rPr>
          <w:rFonts w:ascii="Microsoft YaHei" w:eastAsia="Microsoft YaHei" w:hAnsi="Microsoft YaHei" w:cs="Arial" w:hint="eastAsia"/>
          <w:sz w:val="22"/>
          <w:szCs w:val="22"/>
          <w:lang w:eastAsia="zh-CN"/>
        </w:rPr>
        <w:t>传统的SDI信号到开放的ST 2110 IP架构的</w:t>
      </w:r>
      <w:r w:rsidR="003E10FF" w:rsidRPr="00864DCB">
        <w:rPr>
          <w:rFonts w:ascii="Microsoft YaHei" w:eastAsia="Microsoft YaHei" w:hAnsi="Microsoft YaHei" w:cs="Arial" w:hint="eastAsia"/>
          <w:sz w:val="22"/>
          <w:szCs w:val="22"/>
          <w:lang w:eastAsia="zh-CN"/>
        </w:rPr>
        <w:t>桥接工作</w:t>
      </w:r>
      <w:r w:rsidRPr="00864DCB">
        <w:rPr>
          <w:rFonts w:ascii="Microsoft YaHei" w:eastAsia="Microsoft YaHei" w:hAnsi="Microsoft YaHei" w:cs="Arial" w:hint="eastAsia"/>
          <w:sz w:val="22"/>
          <w:szCs w:val="22"/>
          <w:lang w:eastAsia="zh-CN"/>
        </w:rPr>
        <w:t>，为WDR提供了在未来几年逐步且</w:t>
      </w:r>
      <w:r w:rsidR="003E10FF" w:rsidRPr="00864DCB">
        <w:rPr>
          <w:rFonts w:ascii="Microsoft YaHei" w:eastAsia="Microsoft YaHei" w:hAnsi="Microsoft YaHei" w:cs="Arial" w:hint="eastAsia"/>
          <w:sz w:val="22"/>
          <w:szCs w:val="22"/>
          <w:lang w:eastAsia="zh-CN"/>
        </w:rPr>
        <w:t>高性价比</w:t>
      </w:r>
      <w:r w:rsidRPr="00864DCB">
        <w:rPr>
          <w:rFonts w:ascii="Microsoft YaHei" w:eastAsia="Microsoft YaHei" w:hAnsi="Microsoft YaHei" w:cs="Arial" w:hint="eastAsia"/>
          <w:sz w:val="22"/>
          <w:szCs w:val="22"/>
          <w:lang w:eastAsia="zh-CN"/>
        </w:rPr>
        <w:t>地整合创新的IP生产</w:t>
      </w:r>
      <w:r w:rsidR="00C944C6" w:rsidRPr="00864DCB">
        <w:rPr>
          <w:rFonts w:ascii="Microsoft YaHei" w:eastAsia="Microsoft YaHei" w:hAnsi="Microsoft YaHei" w:cs="Arial" w:hint="eastAsia"/>
          <w:sz w:val="22"/>
          <w:szCs w:val="22"/>
          <w:lang w:eastAsia="zh-CN"/>
        </w:rPr>
        <w:t>综合架构的关键能力</w:t>
      </w:r>
      <w:r w:rsidRPr="00864DCB">
        <w:rPr>
          <w:rFonts w:ascii="Microsoft YaHei" w:eastAsia="Microsoft YaHei" w:hAnsi="Microsoft YaHei" w:cs="Arial" w:hint="eastAsia"/>
          <w:sz w:val="22"/>
          <w:szCs w:val="22"/>
          <w:lang w:eastAsia="zh-CN"/>
        </w:rPr>
        <w:t>。</w:t>
      </w:r>
      <w:r w:rsidRPr="00864DCB">
        <w:rPr>
          <w:rFonts w:ascii="Microsoft YaHei" w:eastAsia="Microsoft YaHei" w:hAnsi="Microsoft YaHei" w:cs="Arial" w:hint="eastAsia"/>
          <w:sz w:val="22"/>
          <w:szCs w:val="22"/>
        </w:rPr>
        <w:t>”</w:t>
      </w:r>
    </w:p>
    <w:p w14:paraId="61848335" w14:textId="77777777" w:rsidR="00617A0A" w:rsidRPr="00C56CB0" w:rsidRDefault="00617A0A" w:rsidP="00C56CB0">
      <w:pPr>
        <w:spacing w:line="360" w:lineRule="auto"/>
        <w:rPr>
          <w:rFonts w:ascii="Arial" w:hAnsi="Arial" w:cs="Arial"/>
          <w:sz w:val="22"/>
          <w:szCs w:val="22"/>
        </w:rPr>
      </w:pPr>
    </w:p>
    <w:p w14:paraId="281CE97B" w14:textId="77777777" w:rsidR="00E31B6D" w:rsidRDefault="00E31B6D" w:rsidP="000E1842">
      <w:pPr>
        <w:spacing w:line="360" w:lineRule="auto"/>
        <w:jc w:val="both"/>
        <w:rPr>
          <w:rFonts w:ascii="Arial" w:hAnsi="Arial" w:cs="Arial"/>
          <w:sz w:val="22"/>
          <w:szCs w:val="22"/>
        </w:rPr>
      </w:pPr>
    </w:p>
    <w:p w14:paraId="65DA3946" w14:textId="42A71899" w:rsidR="00C944C6" w:rsidRPr="00E31B6D" w:rsidRDefault="00F543F5" w:rsidP="00792EEA">
      <w:pPr>
        <w:spacing w:line="0" w:lineRule="atLeast"/>
        <w:contextualSpacing/>
        <w:jc w:val="both"/>
        <w:rPr>
          <w:rFonts w:ascii="Microsoft YaHei" w:eastAsia="Microsoft YaHei" w:hAnsi="Microsoft YaHei" w:cs="Arial"/>
          <w:sz w:val="22"/>
          <w:szCs w:val="22"/>
          <w:lang w:eastAsia="zh-CN"/>
        </w:rPr>
      </w:pPr>
      <w:r w:rsidRPr="00E31B6D">
        <w:rPr>
          <w:rFonts w:ascii="Microsoft YaHei" w:eastAsia="Microsoft YaHei" w:hAnsi="Microsoft YaHei" w:cs="Arial" w:hint="eastAsia"/>
          <w:sz w:val="22"/>
          <w:szCs w:val="22"/>
          <w:lang w:eastAsia="zh-CN"/>
        </w:rPr>
        <w:t>同时，</w:t>
      </w:r>
      <w:r w:rsidR="00C944C6" w:rsidRPr="00E31B6D">
        <w:rPr>
          <w:rFonts w:ascii="Microsoft YaHei" w:eastAsia="Microsoft YaHei" w:hAnsi="Microsoft YaHei" w:cs="Arial" w:hint="eastAsia"/>
          <w:sz w:val="22"/>
          <w:szCs w:val="22"/>
          <w:lang w:eastAsia="zh-CN"/>
        </w:rPr>
        <w:t>为了扩展</w:t>
      </w:r>
      <w:r w:rsidRPr="00E31B6D">
        <w:rPr>
          <w:rFonts w:ascii="Microsoft YaHei" w:eastAsia="Microsoft YaHei" w:hAnsi="Microsoft YaHei" w:cs="Arial"/>
          <w:sz w:val="22"/>
          <w:szCs w:val="22"/>
          <w:lang w:eastAsia="zh-CN"/>
        </w:rPr>
        <w:t>Filmhaus</w:t>
      </w:r>
      <w:r w:rsidR="00C944C6" w:rsidRPr="00E31B6D">
        <w:rPr>
          <w:rFonts w:ascii="Microsoft YaHei" w:eastAsia="Microsoft YaHei" w:hAnsi="Microsoft YaHei" w:cs="Arial" w:hint="eastAsia"/>
          <w:sz w:val="22"/>
          <w:szCs w:val="22"/>
          <w:lang w:eastAsia="zh-CN"/>
        </w:rPr>
        <w:t>的内部通信系统，WDR将采用Artist-1024和1200系列智能面板，这些面板将通过</w:t>
      </w:r>
      <w:r w:rsidR="00962740" w:rsidRPr="00E31B6D">
        <w:rPr>
          <w:rFonts w:ascii="Microsoft YaHei" w:eastAsia="Microsoft YaHei" w:hAnsi="Microsoft YaHei" w:cs="Arial" w:hint="eastAsia"/>
          <w:sz w:val="22"/>
          <w:szCs w:val="22"/>
          <w:lang w:eastAsia="zh-CN"/>
        </w:rPr>
        <w:t>Trunking的方式</w:t>
      </w:r>
      <w:r w:rsidR="00C944C6" w:rsidRPr="00E31B6D">
        <w:rPr>
          <w:rFonts w:ascii="Microsoft YaHei" w:eastAsia="Microsoft YaHei" w:hAnsi="Microsoft YaHei" w:cs="Arial" w:hint="eastAsia"/>
          <w:sz w:val="22"/>
          <w:szCs w:val="22"/>
          <w:lang w:eastAsia="zh-CN"/>
        </w:rPr>
        <w:t>集成到WDR现有的内通网络中。Artist生态系统覆盖了WDR在科隆市中心的所有生产区域，并使</w:t>
      </w:r>
      <w:r w:rsidR="00962740" w:rsidRPr="00E31B6D">
        <w:rPr>
          <w:rFonts w:ascii="Microsoft YaHei" w:eastAsia="Microsoft YaHei" w:hAnsi="Microsoft YaHei" w:cs="Arial" w:hint="eastAsia"/>
          <w:sz w:val="22"/>
          <w:szCs w:val="22"/>
          <w:lang w:eastAsia="zh-CN"/>
        </w:rPr>
        <w:t>其</w:t>
      </w:r>
      <w:r w:rsidR="00C944C6" w:rsidRPr="00E31B6D">
        <w:rPr>
          <w:rFonts w:ascii="Microsoft YaHei" w:eastAsia="Microsoft YaHei" w:hAnsi="Microsoft YaHei" w:cs="Arial" w:hint="eastAsia"/>
          <w:sz w:val="22"/>
          <w:szCs w:val="22"/>
          <w:lang w:eastAsia="zh-CN"/>
        </w:rPr>
        <w:t>能够在科隆的所有</w:t>
      </w:r>
      <w:r w:rsidR="00E9544A" w:rsidRPr="00E31B6D">
        <w:rPr>
          <w:rFonts w:ascii="Microsoft YaHei" w:eastAsia="Microsoft YaHei" w:hAnsi="Microsoft YaHei" w:cs="Arial" w:hint="eastAsia"/>
          <w:sz w:val="22"/>
          <w:szCs w:val="22"/>
          <w:lang w:eastAsia="zh-CN"/>
        </w:rPr>
        <w:t>工作区域</w:t>
      </w:r>
      <w:r w:rsidR="00C944C6" w:rsidRPr="00E31B6D">
        <w:rPr>
          <w:rFonts w:ascii="Microsoft YaHei" w:eastAsia="Microsoft YaHei" w:hAnsi="Microsoft YaHei" w:cs="Arial" w:hint="eastAsia"/>
          <w:sz w:val="22"/>
          <w:szCs w:val="22"/>
          <w:lang w:eastAsia="zh-CN"/>
        </w:rPr>
        <w:t>进行</w:t>
      </w:r>
      <w:r w:rsidR="00E9544A" w:rsidRPr="00E31B6D">
        <w:rPr>
          <w:rFonts w:ascii="Microsoft YaHei" w:eastAsia="Microsoft YaHei" w:hAnsi="Microsoft YaHei" w:cs="Arial" w:hint="eastAsia"/>
          <w:sz w:val="22"/>
          <w:szCs w:val="22"/>
          <w:lang w:eastAsia="zh-CN"/>
        </w:rPr>
        <w:t>高效</w:t>
      </w:r>
      <w:r w:rsidR="00C944C6" w:rsidRPr="00E31B6D">
        <w:rPr>
          <w:rFonts w:ascii="Microsoft YaHei" w:eastAsia="Microsoft YaHei" w:hAnsi="Microsoft YaHei" w:cs="Arial" w:hint="eastAsia"/>
          <w:sz w:val="22"/>
          <w:szCs w:val="22"/>
          <w:lang w:eastAsia="zh-CN"/>
        </w:rPr>
        <w:t>通信。</w:t>
      </w:r>
    </w:p>
    <w:p w14:paraId="7089DF1B" w14:textId="77777777" w:rsidR="00617A0A" w:rsidRPr="00C56CB0" w:rsidRDefault="00617A0A" w:rsidP="00C56CB0">
      <w:pPr>
        <w:spacing w:line="360" w:lineRule="auto"/>
        <w:rPr>
          <w:rFonts w:ascii="Arial" w:hAnsi="Arial" w:cs="Arial"/>
          <w:sz w:val="22"/>
          <w:szCs w:val="22"/>
          <w:lang w:eastAsia="zh-CN"/>
        </w:rPr>
      </w:pPr>
    </w:p>
    <w:p w14:paraId="4DE30A79" w14:textId="77777777" w:rsidR="00A93F64" w:rsidRDefault="00A93F64" w:rsidP="00A93F64">
      <w:pPr>
        <w:spacing w:line="360" w:lineRule="auto"/>
        <w:jc w:val="both"/>
        <w:rPr>
          <w:rFonts w:ascii="Arial" w:hAnsi="Arial" w:cs="Arial"/>
          <w:sz w:val="22"/>
          <w:szCs w:val="22"/>
        </w:rPr>
      </w:pPr>
    </w:p>
    <w:p w14:paraId="5F6AF119" w14:textId="3560FC16" w:rsidR="00E9544A" w:rsidRPr="00A93F64" w:rsidRDefault="00E9544A" w:rsidP="00A93F64">
      <w:pPr>
        <w:spacing w:line="0" w:lineRule="atLeast"/>
        <w:contextualSpacing/>
        <w:jc w:val="both"/>
        <w:rPr>
          <w:rFonts w:ascii="Microsoft YaHei" w:eastAsia="Microsoft YaHei" w:hAnsi="Microsoft YaHei" w:cs="Arial"/>
          <w:sz w:val="22"/>
          <w:szCs w:val="22"/>
        </w:rPr>
      </w:pPr>
      <w:r w:rsidRPr="00A93F64">
        <w:rPr>
          <w:rFonts w:ascii="Microsoft YaHei" w:eastAsia="Microsoft YaHei" w:hAnsi="Microsoft YaHei" w:cs="Arial" w:hint="eastAsia"/>
          <w:sz w:val="22"/>
          <w:szCs w:val="22"/>
          <w:lang w:eastAsia="zh-CN"/>
        </w:rPr>
        <w:t>“</w:t>
      </w:r>
      <w:r w:rsidRPr="00A93F64">
        <w:rPr>
          <w:rFonts w:ascii="Microsoft YaHei" w:eastAsia="Microsoft YaHei" w:hAnsi="Microsoft YaHei" w:cs="Arial"/>
          <w:sz w:val="22"/>
          <w:szCs w:val="22"/>
          <w:lang w:eastAsia="zh-CN"/>
        </w:rPr>
        <w:t>Filmhaus</w:t>
      </w:r>
      <w:r w:rsidRPr="00A93F64">
        <w:rPr>
          <w:rFonts w:ascii="Microsoft YaHei" w:eastAsia="Microsoft YaHei" w:hAnsi="Microsoft YaHei" w:cs="Arial" w:hint="eastAsia"/>
          <w:sz w:val="22"/>
          <w:szCs w:val="22"/>
          <w:lang w:eastAsia="zh-CN"/>
        </w:rPr>
        <w:t>项目对我们来说是一个激动人心的里程碑，”Riedel DACH区域销售总监Marco Kraft谈到：“我们很高兴能够支持这家著名的广播公司实现其高灵活性媒体基础设施的愿景，并</w:t>
      </w:r>
      <w:r w:rsidR="00E1294E" w:rsidRPr="00A93F64">
        <w:rPr>
          <w:rFonts w:ascii="Microsoft YaHei" w:eastAsia="Microsoft YaHei" w:hAnsi="Microsoft YaHei" w:cs="Arial" w:hint="eastAsia"/>
          <w:sz w:val="22"/>
          <w:szCs w:val="22"/>
          <w:lang w:eastAsia="zh-CN"/>
        </w:rPr>
        <w:t>帮助</w:t>
      </w:r>
      <w:r w:rsidRPr="00A93F64">
        <w:rPr>
          <w:rFonts w:ascii="Microsoft YaHei" w:eastAsia="Microsoft YaHei" w:hAnsi="Microsoft YaHei" w:cs="Arial" w:hint="eastAsia"/>
          <w:sz w:val="22"/>
          <w:szCs w:val="22"/>
          <w:lang w:eastAsia="zh-CN"/>
        </w:rPr>
        <w:t>其向基于IP的网络解决方案</w:t>
      </w:r>
      <w:r w:rsidR="00E1294E" w:rsidRPr="00A93F64">
        <w:rPr>
          <w:rFonts w:ascii="Microsoft YaHei" w:eastAsia="Microsoft YaHei" w:hAnsi="Microsoft YaHei" w:cs="Arial" w:hint="eastAsia"/>
          <w:sz w:val="22"/>
          <w:szCs w:val="22"/>
          <w:lang w:eastAsia="zh-CN"/>
        </w:rPr>
        <w:t>转型</w:t>
      </w:r>
      <w:r w:rsidRPr="00A93F64">
        <w:rPr>
          <w:rFonts w:ascii="Microsoft YaHei" w:eastAsia="Microsoft YaHei" w:hAnsi="Microsoft YaHei" w:cs="Arial" w:hint="eastAsia"/>
          <w:sz w:val="22"/>
          <w:szCs w:val="22"/>
          <w:lang w:eastAsia="zh-CN"/>
        </w:rPr>
        <w:t>提供坚实的基础。</w:t>
      </w:r>
      <w:r w:rsidRPr="00A93F64">
        <w:rPr>
          <w:rFonts w:ascii="Microsoft YaHei" w:eastAsia="Microsoft YaHei" w:hAnsi="Microsoft YaHei" w:cs="Arial" w:hint="eastAsia"/>
          <w:sz w:val="22"/>
          <w:szCs w:val="22"/>
        </w:rPr>
        <w:t>”</w:t>
      </w:r>
    </w:p>
    <w:p w14:paraId="050ACF16" w14:textId="77777777" w:rsidR="00114985" w:rsidRPr="00C56CB0" w:rsidRDefault="00114985" w:rsidP="00C56CB0">
      <w:pPr>
        <w:spacing w:line="360" w:lineRule="auto"/>
        <w:rPr>
          <w:rFonts w:ascii="Arial" w:hAnsi="Arial" w:cs="Arial"/>
          <w:sz w:val="22"/>
          <w:szCs w:val="22"/>
        </w:rPr>
      </w:pPr>
    </w:p>
    <w:p w14:paraId="6A235E4F" w14:textId="77777777" w:rsidR="00FE4F88" w:rsidRDefault="00FE4F88" w:rsidP="00FE4F88">
      <w:pPr>
        <w:spacing w:line="360" w:lineRule="auto"/>
        <w:jc w:val="both"/>
        <w:rPr>
          <w:rFonts w:ascii="Arial" w:hAnsi="Arial" w:cs="Arial"/>
          <w:sz w:val="22"/>
          <w:szCs w:val="22"/>
        </w:rPr>
      </w:pPr>
    </w:p>
    <w:p w14:paraId="46CBEE01" w14:textId="77777777" w:rsidR="00C551AB" w:rsidRPr="0015498D" w:rsidRDefault="00E1294E" w:rsidP="00C56CB0">
      <w:pPr>
        <w:spacing w:line="360" w:lineRule="auto"/>
        <w:rPr>
          <w:rFonts w:ascii="Microsoft YaHei" w:eastAsia="Microsoft YaHei" w:hAnsi="Microsoft YaHei" w:cs="Arial"/>
          <w:sz w:val="22"/>
          <w:szCs w:val="22"/>
          <w:lang w:eastAsia="zh-CN"/>
        </w:rPr>
      </w:pPr>
      <w:r w:rsidRPr="00FE4F88">
        <w:rPr>
          <w:rFonts w:ascii="Microsoft YaHei" w:eastAsia="Microsoft YaHei" w:hAnsi="Microsoft YaHei" w:cs="Arial" w:hint="eastAsia"/>
          <w:sz w:val="22"/>
          <w:szCs w:val="22"/>
        </w:rPr>
        <w:t>MediorNet HorizoN最近在2024年NAB展会上荣获两项顶级奖项：</w:t>
      </w:r>
      <w:r w:rsidR="00C551AB" w:rsidRPr="00FE4F88">
        <w:rPr>
          <w:rFonts w:ascii="Microsoft YaHei" w:eastAsia="Microsoft YaHei" w:hAnsi="Microsoft YaHei" w:cs="Arial"/>
          <w:sz w:val="22"/>
          <w:szCs w:val="22"/>
        </w:rPr>
        <w:t xml:space="preserve">IABM BaM Award for </w:t>
      </w:r>
      <w:r w:rsidR="00C551AB" w:rsidRPr="0015498D">
        <w:rPr>
          <w:rFonts w:ascii="Microsoft YaHei" w:eastAsia="Microsoft YaHei" w:hAnsi="Microsoft YaHei" w:cs="Arial"/>
          <w:sz w:val="22"/>
          <w:szCs w:val="22"/>
        </w:rPr>
        <w:t>Connect</w:t>
      </w:r>
      <w:r w:rsidRPr="0015498D">
        <w:rPr>
          <w:rFonts w:ascii="Microsoft YaHei" w:eastAsia="Microsoft YaHei" w:hAnsi="Microsoft YaHei" w:cs="Arial" w:hint="eastAsia"/>
          <w:sz w:val="22"/>
          <w:szCs w:val="22"/>
        </w:rPr>
        <w:t>和NAB年度基础设施产品奖。</w:t>
      </w:r>
    </w:p>
    <w:p w14:paraId="11B327D0" w14:textId="77777777" w:rsidR="00C551AB" w:rsidRDefault="00C551AB" w:rsidP="00C56CB0">
      <w:pPr>
        <w:spacing w:line="360" w:lineRule="auto"/>
        <w:rPr>
          <w:rFonts w:ascii="Arial" w:hAnsi="Arial" w:cs="Arial"/>
          <w:sz w:val="22"/>
          <w:szCs w:val="22"/>
          <w:lang w:eastAsia="zh-CN"/>
        </w:rPr>
      </w:pPr>
    </w:p>
    <w:p w14:paraId="68206E1C" w14:textId="210B12CF" w:rsidR="00E1294E" w:rsidRPr="0015498D" w:rsidRDefault="00E1294E" w:rsidP="00C56CB0">
      <w:pPr>
        <w:spacing w:line="360" w:lineRule="auto"/>
        <w:rPr>
          <w:rFonts w:ascii="Microsoft YaHei" w:eastAsia="Microsoft YaHei" w:hAnsi="Microsoft YaHei" w:cs="Arial"/>
          <w:sz w:val="22"/>
          <w:szCs w:val="22"/>
          <w:lang w:eastAsia="zh-CN"/>
        </w:rPr>
      </w:pPr>
      <w:r w:rsidRPr="0015498D">
        <w:rPr>
          <w:rFonts w:ascii="Microsoft YaHei" w:eastAsia="Microsoft YaHei" w:hAnsi="Microsoft YaHei" w:cs="Arial" w:hint="eastAsia"/>
          <w:sz w:val="22"/>
          <w:szCs w:val="22"/>
        </w:rPr>
        <w:t>有关Riedel及其产品的更多信息，请访问www.riedel.net</w:t>
      </w:r>
    </w:p>
    <w:p w14:paraId="687D8040" w14:textId="77777777" w:rsidR="000F5EE9" w:rsidRPr="00C56CB0" w:rsidRDefault="000F5EE9" w:rsidP="00C56CB0">
      <w:pPr>
        <w:spacing w:line="360" w:lineRule="auto"/>
        <w:rPr>
          <w:rFonts w:ascii="Arial" w:hAnsi="Arial" w:cs="Arial"/>
          <w:sz w:val="22"/>
          <w:szCs w:val="22"/>
        </w:rPr>
      </w:pPr>
    </w:p>
    <w:p w14:paraId="791CF982" w14:textId="57414854" w:rsidR="00E74170" w:rsidRPr="00C56CB0" w:rsidRDefault="000F5EE9" w:rsidP="00C56CB0">
      <w:pPr>
        <w:pStyle w:val="HTMLBody"/>
        <w:autoSpaceDE/>
        <w:autoSpaceDN/>
        <w:adjustRightInd/>
        <w:spacing w:line="360" w:lineRule="auto"/>
        <w:jc w:val="center"/>
        <w:rPr>
          <w:sz w:val="22"/>
          <w:szCs w:val="22"/>
        </w:rPr>
      </w:pPr>
      <w:r w:rsidRPr="00C56CB0">
        <w:rPr>
          <w:rFonts w:cs="Arial"/>
          <w:sz w:val="22"/>
          <w:szCs w:val="22"/>
        </w:rPr>
        <w:t># # #</w:t>
      </w:r>
    </w:p>
    <w:p w14:paraId="4C4A7D08" w14:textId="77777777" w:rsidR="008524DE" w:rsidRPr="00C56CB0" w:rsidRDefault="008524DE" w:rsidP="00C56CB0">
      <w:pPr>
        <w:spacing w:line="360" w:lineRule="auto"/>
        <w:rPr>
          <w:rFonts w:ascii="Arial" w:hAnsi="Arial" w:cs="Arial"/>
          <w:b/>
          <w:bCs/>
          <w:sz w:val="22"/>
          <w:szCs w:val="22"/>
        </w:rPr>
      </w:pPr>
    </w:p>
    <w:p w14:paraId="6DEF8743" w14:textId="4A84A965" w:rsidR="000F5EE9" w:rsidRPr="00C56CB0" w:rsidRDefault="000F5EE9" w:rsidP="0015498D">
      <w:pPr>
        <w:rPr>
          <w:rFonts w:ascii="Arial" w:hAnsi="Arial" w:cs="Arial"/>
          <w:sz w:val="20"/>
          <w:szCs w:val="20"/>
        </w:rPr>
      </w:pPr>
      <w:r w:rsidRPr="00C56CB0">
        <w:rPr>
          <w:rFonts w:ascii="Arial" w:hAnsi="Arial" w:cs="Arial"/>
          <w:b/>
          <w:bCs/>
          <w:sz w:val="20"/>
          <w:szCs w:val="20"/>
        </w:rPr>
        <w:t>About Riedel Communications</w:t>
      </w:r>
    </w:p>
    <w:p w14:paraId="57262922" w14:textId="0E34E856" w:rsidR="004E1E49" w:rsidRPr="00C56CB0" w:rsidRDefault="0028347C" w:rsidP="0015498D">
      <w:pPr>
        <w:rPr>
          <w:rFonts w:ascii="Arial" w:hAnsi="Arial" w:cs="Arial"/>
          <w:sz w:val="20"/>
          <w:szCs w:val="20"/>
        </w:rPr>
      </w:pPr>
      <w:r w:rsidRPr="00C56CB0">
        <w:rPr>
          <w:rFonts w:ascii="Arial" w:hAnsi="Arial" w:cs="Arial"/>
          <w:sz w:val="20"/>
          <w:szCs w:val="20"/>
        </w:rPr>
        <w:t>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three business units — Product Division, Managed Technology Division</w:t>
      </w:r>
      <w:r w:rsidR="00DD108A" w:rsidRPr="00C56CB0">
        <w:rPr>
          <w:rFonts w:ascii="Arial" w:hAnsi="Arial" w:cs="Arial"/>
          <w:sz w:val="20"/>
          <w:szCs w:val="20"/>
        </w:rPr>
        <w:t>,</w:t>
      </w:r>
      <w:r w:rsidRPr="00C56CB0">
        <w:rPr>
          <w:rFonts w:ascii="Arial" w:hAnsi="Arial" w:cs="Arial"/>
          <w:sz w:val="20"/>
          <w:szCs w:val="20"/>
        </w:rPr>
        <w:t xml:space="preserve"> and Networks Division — can leverage powerful synergies to provide flexible infrastructures, tools, and services for both fixed and temporary installations around the globe, enabling Riedel customers to run even the most complex projects on-site, remotely, or in the cloud. Riedel is headquartered in Wuppertal, Germany, and </w:t>
      </w:r>
      <w:r w:rsidRPr="00C56CB0">
        <w:rPr>
          <w:rFonts w:ascii="Arial" w:hAnsi="Arial" w:cs="Arial"/>
          <w:sz w:val="20"/>
          <w:szCs w:val="20"/>
        </w:rPr>
        <w:lastRenderedPageBreak/>
        <w:t>employs over 1,000 people in 30 locations throughout Europe, Australia, Asia, and the Americas.</w:t>
      </w:r>
      <w:r w:rsidRPr="00C56CB0">
        <w:rPr>
          <w:rFonts w:ascii="Arial" w:hAnsi="Arial" w:cs="Arial"/>
          <w:sz w:val="20"/>
          <w:szCs w:val="20"/>
        </w:rPr>
        <w:br/>
        <w:t> </w:t>
      </w:r>
      <w:r w:rsidRPr="00C56CB0">
        <w:rPr>
          <w:rFonts w:ascii="Arial" w:hAnsi="Arial" w:cs="Arial"/>
          <w:sz w:val="20"/>
          <w:szCs w:val="20"/>
        </w:rPr>
        <w:br/>
      </w:r>
      <w:r w:rsidRPr="00C56CB0">
        <w:rPr>
          <w:rFonts w:ascii="Arial" w:hAnsi="Arial" w:cs="Arial"/>
          <w:i/>
          <w:iCs/>
          <w:sz w:val="20"/>
          <w:szCs w:val="20"/>
        </w:rPr>
        <w:t>All trademarks appearing herein are the property of their respective owners.</w:t>
      </w:r>
    </w:p>
    <w:p w14:paraId="4B6B2064" w14:textId="77777777" w:rsidR="00574628" w:rsidRPr="00C56CB0" w:rsidRDefault="00574628" w:rsidP="00C56CB0">
      <w:pPr>
        <w:rPr>
          <w:rFonts w:ascii="Arial" w:hAnsi="Arial" w:cs="Arial"/>
          <w:sz w:val="20"/>
          <w:szCs w:val="20"/>
        </w:rPr>
      </w:pPr>
    </w:p>
    <w:sectPr w:rsidR="00574628" w:rsidRPr="00C56CB0" w:rsidSect="00445900">
      <w:footerReference w:type="default" r:id="rId21"/>
      <w:headerReference w:type="first" r:id="rId22"/>
      <w:footerReference w:type="first" r:id="rId23"/>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98BCD" w14:textId="77777777" w:rsidR="00E07BC5" w:rsidRDefault="00E07BC5">
      <w:r>
        <w:separator/>
      </w:r>
    </w:p>
  </w:endnote>
  <w:endnote w:type="continuationSeparator" w:id="0">
    <w:p w14:paraId="0851CDFD" w14:textId="77777777" w:rsidR="00E07BC5" w:rsidRDefault="00E07B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Helvetica">
    <w:panose1 w:val="00000000000000000000"/>
    <w:charset w:val="00"/>
    <w:family w:val="auto"/>
    <w:pitch w:val="variable"/>
    <w:sig w:usb0="E00002FF" w:usb1="5000785B"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1983" w14:textId="77777777" w:rsidR="007C1584" w:rsidRPr="00065699" w:rsidRDefault="007C1584" w:rsidP="007C1584">
    <w:pPr>
      <w:pStyle w:val="Fuzeile"/>
      <w:jc w:val="right"/>
      <w:rPr>
        <w:rFonts w:ascii="Arial" w:hAnsi="Arial" w:cs="Arial"/>
        <w:sz w:val="20"/>
        <w:szCs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1587" w14:textId="77777777" w:rsidR="007C1584" w:rsidRPr="000F5EE9" w:rsidRDefault="007C1584" w:rsidP="000F5EE9">
    <w:pPr>
      <w:pStyle w:val="Fuzeile"/>
      <w:jc w:val="right"/>
      <w:rPr>
        <w:rFonts w:ascii="Arial" w:hAnsi="Arial" w:cs="Arial"/>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AF7FF6" w14:textId="77777777" w:rsidR="00E07BC5" w:rsidRDefault="00E07BC5">
      <w:r>
        <w:separator/>
      </w:r>
    </w:p>
  </w:footnote>
  <w:footnote w:type="continuationSeparator" w:id="0">
    <w:p w14:paraId="43D42EDD" w14:textId="77777777" w:rsidR="00E07BC5" w:rsidRDefault="00E07B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B896" w14:textId="77777777" w:rsidR="007C1584" w:rsidRDefault="00DC38B7" w:rsidP="007C1584">
    <w:pPr>
      <w:pStyle w:val="Kopfzeile"/>
      <w:jc w:val="right"/>
    </w:pPr>
    <w:r>
      <w:rPr>
        <w:noProof/>
      </w:rPr>
      <mc:AlternateContent>
        <mc:Choice Requires="wps">
          <w:drawing>
            <wp:anchor distT="0" distB="0" distL="114300" distR="114300" simplePos="0" relativeHeight="251658752" behindDoc="0" locked="0" layoutInCell="1" allowOverlap="1" wp14:anchorId="1332A089" wp14:editId="18455315">
              <wp:simplePos x="0" y="0"/>
              <wp:positionH relativeFrom="column">
                <wp:posOffset>-228600</wp:posOffset>
              </wp:positionH>
              <wp:positionV relativeFrom="paragraph">
                <wp:posOffset>152400</wp:posOffset>
              </wp:positionV>
              <wp:extent cx="1828800" cy="457200"/>
              <wp:effectExtent l="0" t="0" r="0" b="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1332A089" id="_x0000_t202" coordsize="21600,21600" o:spt="202" path="m,l,21600r21600,l21600,xe">
              <v:stroke joinstyle="miter"/>
              <v:path gradientshapeok="t" o:connecttype="rect"/>
            </v:shapetype>
            <v:shape id="Text Box 9"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filled="f" stroked="f">
              <v:path arrowok="t"/>
              <v:textbox inset=",7.2pt,,7.2pt">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3690FFA8" wp14:editId="73AC9E41">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646" y="21190"/>
              <wp:lineTo x="21415" y="15038"/>
              <wp:lineTo x="21415" y="10937"/>
              <wp:lineTo x="21231" y="2734"/>
              <wp:lineTo x="19754" y="2051"/>
              <wp:lineTo x="7385" y="0"/>
              <wp:lineTo x="1477" y="0"/>
            </wp:wrapPolygon>
          </wp:wrapTight>
          <wp:docPr id="9"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404015BB" wp14:editId="758E72FC">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7E525E22"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3E5E78"/>
    <w:multiLevelType w:val="multilevel"/>
    <w:tmpl w:val="DF241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E2738D4"/>
    <w:multiLevelType w:val="multilevel"/>
    <w:tmpl w:val="B338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3FA7D43"/>
    <w:multiLevelType w:val="multilevel"/>
    <w:tmpl w:val="9CB07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E271FB8"/>
    <w:multiLevelType w:val="multilevel"/>
    <w:tmpl w:val="28F20F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3747EE6"/>
    <w:multiLevelType w:val="hybridMultilevel"/>
    <w:tmpl w:val="FBAEC70A"/>
    <w:lvl w:ilvl="0" w:tplc="00948BB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97777295">
    <w:abstractNumId w:val="5"/>
  </w:num>
  <w:num w:numId="2" w16cid:durableId="1104574308">
    <w:abstractNumId w:val="1"/>
  </w:num>
  <w:num w:numId="3" w16cid:durableId="958150203">
    <w:abstractNumId w:val="4"/>
  </w:num>
  <w:num w:numId="4" w16cid:durableId="933442583">
    <w:abstractNumId w:val="2"/>
  </w:num>
  <w:num w:numId="5" w16cid:durableId="1093744704">
    <w:abstractNumId w:val="0"/>
  </w:num>
  <w:num w:numId="6" w16cid:durableId="107821656">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ega Sun">
    <w15:presenceInfo w15:providerId="Windows Live" w15:userId="b1e156421800e2e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bordersDoNotSurroundHeader/>
  <w:bordersDoNotSurroundFooter/>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GxMDcxMDUxMTC2MDJS0lEKTi0uzszPAykwrAUA11lrtywAAAA="/>
  </w:docVars>
  <w:rsids>
    <w:rsidRoot w:val="00095249"/>
    <w:rsid w:val="00001380"/>
    <w:rsid w:val="000017D1"/>
    <w:rsid w:val="0000352C"/>
    <w:rsid w:val="0000799E"/>
    <w:rsid w:val="00013564"/>
    <w:rsid w:val="00013AAF"/>
    <w:rsid w:val="00016C2D"/>
    <w:rsid w:val="000235B5"/>
    <w:rsid w:val="0002484C"/>
    <w:rsid w:val="00026B10"/>
    <w:rsid w:val="00027F75"/>
    <w:rsid w:val="000325EC"/>
    <w:rsid w:val="000337CD"/>
    <w:rsid w:val="000347BB"/>
    <w:rsid w:val="00034EE3"/>
    <w:rsid w:val="000355D4"/>
    <w:rsid w:val="00037772"/>
    <w:rsid w:val="00042407"/>
    <w:rsid w:val="00043305"/>
    <w:rsid w:val="00043803"/>
    <w:rsid w:val="00045364"/>
    <w:rsid w:val="000473C2"/>
    <w:rsid w:val="00050F0D"/>
    <w:rsid w:val="00051B63"/>
    <w:rsid w:val="000523CC"/>
    <w:rsid w:val="00055F56"/>
    <w:rsid w:val="000574C8"/>
    <w:rsid w:val="0006157F"/>
    <w:rsid w:val="00067045"/>
    <w:rsid w:val="00071814"/>
    <w:rsid w:val="000723E2"/>
    <w:rsid w:val="000730A6"/>
    <w:rsid w:val="00073BD9"/>
    <w:rsid w:val="000808D2"/>
    <w:rsid w:val="00083B93"/>
    <w:rsid w:val="00084817"/>
    <w:rsid w:val="00087F2D"/>
    <w:rsid w:val="0009138A"/>
    <w:rsid w:val="00092F28"/>
    <w:rsid w:val="000942FF"/>
    <w:rsid w:val="00094AD5"/>
    <w:rsid w:val="000950DC"/>
    <w:rsid w:val="00095249"/>
    <w:rsid w:val="000A0769"/>
    <w:rsid w:val="000A076E"/>
    <w:rsid w:val="000A7926"/>
    <w:rsid w:val="000B1800"/>
    <w:rsid w:val="000B2531"/>
    <w:rsid w:val="000B29AE"/>
    <w:rsid w:val="000B4EC1"/>
    <w:rsid w:val="000B5DD8"/>
    <w:rsid w:val="000C107A"/>
    <w:rsid w:val="000C377E"/>
    <w:rsid w:val="000C43D0"/>
    <w:rsid w:val="000D2736"/>
    <w:rsid w:val="000D36A9"/>
    <w:rsid w:val="000D7BB7"/>
    <w:rsid w:val="000D7D4D"/>
    <w:rsid w:val="000E1842"/>
    <w:rsid w:val="000E4C94"/>
    <w:rsid w:val="000E55DB"/>
    <w:rsid w:val="000F33B5"/>
    <w:rsid w:val="000F5EE9"/>
    <w:rsid w:val="00100420"/>
    <w:rsid w:val="00103326"/>
    <w:rsid w:val="00103D8A"/>
    <w:rsid w:val="001049E8"/>
    <w:rsid w:val="00106EC3"/>
    <w:rsid w:val="00107054"/>
    <w:rsid w:val="0010715A"/>
    <w:rsid w:val="00107692"/>
    <w:rsid w:val="001107EF"/>
    <w:rsid w:val="00114985"/>
    <w:rsid w:val="00115223"/>
    <w:rsid w:val="001154FC"/>
    <w:rsid w:val="00120468"/>
    <w:rsid w:val="00125276"/>
    <w:rsid w:val="00125B13"/>
    <w:rsid w:val="00126798"/>
    <w:rsid w:val="00131171"/>
    <w:rsid w:val="00132D66"/>
    <w:rsid w:val="00135BEF"/>
    <w:rsid w:val="00136C25"/>
    <w:rsid w:val="001402E1"/>
    <w:rsid w:val="001432EF"/>
    <w:rsid w:val="001469E9"/>
    <w:rsid w:val="00146BA0"/>
    <w:rsid w:val="00147D67"/>
    <w:rsid w:val="001506FA"/>
    <w:rsid w:val="0015130B"/>
    <w:rsid w:val="0015498D"/>
    <w:rsid w:val="00155B74"/>
    <w:rsid w:val="00157532"/>
    <w:rsid w:val="00164796"/>
    <w:rsid w:val="00166C23"/>
    <w:rsid w:val="0017013B"/>
    <w:rsid w:val="00173BB2"/>
    <w:rsid w:val="001742BA"/>
    <w:rsid w:val="00174452"/>
    <w:rsid w:val="001753F7"/>
    <w:rsid w:val="001764ED"/>
    <w:rsid w:val="00177529"/>
    <w:rsid w:val="0018651E"/>
    <w:rsid w:val="00186DD4"/>
    <w:rsid w:val="00187AAF"/>
    <w:rsid w:val="00190255"/>
    <w:rsid w:val="00190D5C"/>
    <w:rsid w:val="00191AB5"/>
    <w:rsid w:val="00192756"/>
    <w:rsid w:val="00194AFD"/>
    <w:rsid w:val="00194BF7"/>
    <w:rsid w:val="001A0DB9"/>
    <w:rsid w:val="001A1415"/>
    <w:rsid w:val="001A2ADA"/>
    <w:rsid w:val="001A3E81"/>
    <w:rsid w:val="001B0703"/>
    <w:rsid w:val="001B0A8E"/>
    <w:rsid w:val="001B2A45"/>
    <w:rsid w:val="001B3075"/>
    <w:rsid w:val="001B6E52"/>
    <w:rsid w:val="001B6F14"/>
    <w:rsid w:val="001B76A2"/>
    <w:rsid w:val="001C0808"/>
    <w:rsid w:val="001C3276"/>
    <w:rsid w:val="001C3F92"/>
    <w:rsid w:val="001C651D"/>
    <w:rsid w:val="001D0AB9"/>
    <w:rsid w:val="001D2B2E"/>
    <w:rsid w:val="001D59D1"/>
    <w:rsid w:val="001D6EE8"/>
    <w:rsid w:val="001E1451"/>
    <w:rsid w:val="001E5136"/>
    <w:rsid w:val="001E5C0D"/>
    <w:rsid w:val="001E5EE5"/>
    <w:rsid w:val="001F03A3"/>
    <w:rsid w:val="001F052B"/>
    <w:rsid w:val="001F18E1"/>
    <w:rsid w:val="001F7FA0"/>
    <w:rsid w:val="002012E8"/>
    <w:rsid w:val="00205B23"/>
    <w:rsid w:val="00206403"/>
    <w:rsid w:val="00207FAE"/>
    <w:rsid w:val="002104F8"/>
    <w:rsid w:val="00211D3B"/>
    <w:rsid w:val="0021785D"/>
    <w:rsid w:val="002235BC"/>
    <w:rsid w:val="002235F8"/>
    <w:rsid w:val="00230BF2"/>
    <w:rsid w:val="002327AF"/>
    <w:rsid w:val="002327C3"/>
    <w:rsid w:val="002343EA"/>
    <w:rsid w:val="0023467F"/>
    <w:rsid w:val="0023767F"/>
    <w:rsid w:val="0023794D"/>
    <w:rsid w:val="00240261"/>
    <w:rsid w:val="00244933"/>
    <w:rsid w:val="00245593"/>
    <w:rsid w:val="00245C4F"/>
    <w:rsid w:val="00245D3E"/>
    <w:rsid w:val="00246F8B"/>
    <w:rsid w:val="0025184A"/>
    <w:rsid w:val="00253E5A"/>
    <w:rsid w:val="002578BA"/>
    <w:rsid w:val="00257C50"/>
    <w:rsid w:val="00260FAD"/>
    <w:rsid w:val="00264B01"/>
    <w:rsid w:val="0026660E"/>
    <w:rsid w:val="002666BB"/>
    <w:rsid w:val="00270424"/>
    <w:rsid w:val="00273F44"/>
    <w:rsid w:val="002748E8"/>
    <w:rsid w:val="00281AB5"/>
    <w:rsid w:val="0028347C"/>
    <w:rsid w:val="00283D0C"/>
    <w:rsid w:val="00284447"/>
    <w:rsid w:val="00286F3A"/>
    <w:rsid w:val="002910A3"/>
    <w:rsid w:val="00292337"/>
    <w:rsid w:val="0029479E"/>
    <w:rsid w:val="00294CA3"/>
    <w:rsid w:val="00297FDB"/>
    <w:rsid w:val="002A0321"/>
    <w:rsid w:val="002A0E26"/>
    <w:rsid w:val="002A4CB3"/>
    <w:rsid w:val="002A51FB"/>
    <w:rsid w:val="002A5944"/>
    <w:rsid w:val="002A6F6B"/>
    <w:rsid w:val="002A737B"/>
    <w:rsid w:val="002B26D6"/>
    <w:rsid w:val="002B3C0B"/>
    <w:rsid w:val="002B5F5D"/>
    <w:rsid w:val="002B6E28"/>
    <w:rsid w:val="002C0752"/>
    <w:rsid w:val="002C58FC"/>
    <w:rsid w:val="002D20D5"/>
    <w:rsid w:val="002D2FBC"/>
    <w:rsid w:val="002D3DB4"/>
    <w:rsid w:val="002E12B1"/>
    <w:rsid w:val="002E7BE8"/>
    <w:rsid w:val="002F0ECB"/>
    <w:rsid w:val="002F2363"/>
    <w:rsid w:val="002F3F7E"/>
    <w:rsid w:val="00304F7A"/>
    <w:rsid w:val="00305256"/>
    <w:rsid w:val="00305B88"/>
    <w:rsid w:val="003070F9"/>
    <w:rsid w:val="003101F9"/>
    <w:rsid w:val="00310CB1"/>
    <w:rsid w:val="00311590"/>
    <w:rsid w:val="00311AE7"/>
    <w:rsid w:val="00313E88"/>
    <w:rsid w:val="0032460E"/>
    <w:rsid w:val="0032672E"/>
    <w:rsid w:val="003274FD"/>
    <w:rsid w:val="00330305"/>
    <w:rsid w:val="003305B6"/>
    <w:rsid w:val="003357AF"/>
    <w:rsid w:val="00346252"/>
    <w:rsid w:val="003547E1"/>
    <w:rsid w:val="00354C0E"/>
    <w:rsid w:val="00363186"/>
    <w:rsid w:val="0036335E"/>
    <w:rsid w:val="0036350B"/>
    <w:rsid w:val="003670D4"/>
    <w:rsid w:val="00370555"/>
    <w:rsid w:val="00371B6C"/>
    <w:rsid w:val="00373EDB"/>
    <w:rsid w:val="00374546"/>
    <w:rsid w:val="003755EA"/>
    <w:rsid w:val="00375DEB"/>
    <w:rsid w:val="00386CD4"/>
    <w:rsid w:val="0039130A"/>
    <w:rsid w:val="00391D98"/>
    <w:rsid w:val="00394CEF"/>
    <w:rsid w:val="00394F17"/>
    <w:rsid w:val="003A0906"/>
    <w:rsid w:val="003A4748"/>
    <w:rsid w:val="003A4C05"/>
    <w:rsid w:val="003A5446"/>
    <w:rsid w:val="003A6509"/>
    <w:rsid w:val="003B4F33"/>
    <w:rsid w:val="003B7E39"/>
    <w:rsid w:val="003C27C3"/>
    <w:rsid w:val="003D102B"/>
    <w:rsid w:val="003D14BA"/>
    <w:rsid w:val="003D33DC"/>
    <w:rsid w:val="003D3614"/>
    <w:rsid w:val="003D3B21"/>
    <w:rsid w:val="003D458A"/>
    <w:rsid w:val="003D4B63"/>
    <w:rsid w:val="003D7F04"/>
    <w:rsid w:val="003E10FF"/>
    <w:rsid w:val="003E3459"/>
    <w:rsid w:val="003E5556"/>
    <w:rsid w:val="003F2675"/>
    <w:rsid w:val="003F2C21"/>
    <w:rsid w:val="003F39E0"/>
    <w:rsid w:val="003F54C8"/>
    <w:rsid w:val="003F7A53"/>
    <w:rsid w:val="00404EA6"/>
    <w:rsid w:val="00407B8E"/>
    <w:rsid w:val="004127F7"/>
    <w:rsid w:val="00417EB9"/>
    <w:rsid w:val="00420572"/>
    <w:rsid w:val="0043515F"/>
    <w:rsid w:val="00442BD0"/>
    <w:rsid w:val="004449AD"/>
    <w:rsid w:val="00445900"/>
    <w:rsid w:val="00446C25"/>
    <w:rsid w:val="004470BE"/>
    <w:rsid w:val="00447422"/>
    <w:rsid w:val="0044772D"/>
    <w:rsid w:val="00450917"/>
    <w:rsid w:val="004512B1"/>
    <w:rsid w:val="004535FE"/>
    <w:rsid w:val="00457CF3"/>
    <w:rsid w:val="00462BBD"/>
    <w:rsid w:val="00465637"/>
    <w:rsid w:val="004660BA"/>
    <w:rsid w:val="00471A9A"/>
    <w:rsid w:val="004741E3"/>
    <w:rsid w:val="00474652"/>
    <w:rsid w:val="004749A3"/>
    <w:rsid w:val="0047559B"/>
    <w:rsid w:val="0047577A"/>
    <w:rsid w:val="004769EA"/>
    <w:rsid w:val="00480343"/>
    <w:rsid w:val="00480798"/>
    <w:rsid w:val="00483009"/>
    <w:rsid w:val="004873DC"/>
    <w:rsid w:val="00495A31"/>
    <w:rsid w:val="004A03F5"/>
    <w:rsid w:val="004A0641"/>
    <w:rsid w:val="004A7C71"/>
    <w:rsid w:val="004C3097"/>
    <w:rsid w:val="004C380A"/>
    <w:rsid w:val="004C3E88"/>
    <w:rsid w:val="004C4C72"/>
    <w:rsid w:val="004D669F"/>
    <w:rsid w:val="004E18E9"/>
    <w:rsid w:val="004E1E49"/>
    <w:rsid w:val="004E7A95"/>
    <w:rsid w:val="004F1AFB"/>
    <w:rsid w:val="004F42D8"/>
    <w:rsid w:val="005015AA"/>
    <w:rsid w:val="00502E5B"/>
    <w:rsid w:val="00507712"/>
    <w:rsid w:val="00507795"/>
    <w:rsid w:val="00515C86"/>
    <w:rsid w:val="005205DC"/>
    <w:rsid w:val="0052115B"/>
    <w:rsid w:val="005226D2"/>
    <w:rsid w:val="00532B02"/>
    <w:rsid w:val="00533C06"/>
    <w:rsid w:val="00536BE6"/>
    <w:rsid w:val="005415E8"/>
    <w:rsid w:val="00541A41"/>
    <w:rsid w:val="00541B99"/>
    <w:rsid w:val="00542F9C"/>
    <w:rsid w:val="00547163"/>
    <w:rsid w:val="005626C2"/>
    <w:rsid w:val="0056306D"/>
    <w:rsid w:val="00567371"/>
    <w:rsid w:val="00573EED"/>
    <w:rsid w:val="00574628"/>
    <w:rsid w:val="0057641D"/>
    <w:rsid w:val="00582868"/>
    <w:rsid w:val="00582C3C"/>
    <w:rsid w:val="00584E9B"/>
    <w:rsid w:val="0058690E"/>
    <w:rsid w:val="00587033"/>
    <w:rsid w:val="005874EE"/>
    <w:rsid w:val="00587F31"/>
    <w:rsid w:val="00592167"/>
    <w:rsid w:val="005922BC"/>
    <w:rsid w:val="005A37EA"/>
    <w:rsid w:val="005A4DEA"/>
    <w:rsid w:val="005A4EC0"/>
    <w:rsid w:val="005A72BC"/>
    <w:rsid w:val="005B21EE"/>
    <w:rsid w:val="005B252C"/>
    <w:rsid w:val="005B45E8"/>
    <w:rsid w:val="005B486F"/>
    <w:rsid w:val="005B74BA"/>
    <w:rsid w:val="005C10A3"/>
    <w:rsid w:val="005C3310"/>
    <w:rsid w:val="005D660A"/>
    <w:rsid w:val="005E3F71"/>
    <w:rsid w:val="005E59BE"/>
    <w:rsid w:val="005E690B"/>
    <w:rsid w:val="005F2F40"/>
    <w:rsid w:val="005F362E"/>
    <w:rsid w:val="005F60E9"/>
    <w:rsid w:val="006001D6"/>
    <w:rsid w:val="006003DC"/>
    <w:rsid w:val="00602122"/>
    <w:rsid w:val="00603B0E"/>
    <w:rsid w:val="00605456"/>
    <w:rsid w:val="006061DD"/>
    <w:rsid w:val="00615367"/>
    <w:rsid w:val="0061570A"/>
    <w:rsid w:val="0061742D"/>
    <w:rsid w:val="00617A0A"/>
    <w:rsid w:val="00620B79"/>
    <w:rsid w:val="00621077"/>
    <w:rsid w:val="00621D67"/>
    <w:rsid w:val="0062436D"/>
    <w:rsid w:val="00625450"/>
    <w:rsid w:val="006254E6"/>
    <w:rsid w:val="00626B2C"/>
    <w:rsid w:val="00630B90"/>
    <w:rsid w:val="00631835"/>
    <w:rsid w:val="00632E1B"/>
    <w:rsid w:val="006345D4"/>
    <w:rsid w:val="00634900"/>
    <w:rsid w:val="0063782F"/>
    <w:rsid w:val="00637CA6"/>
    <w:rsid w:val="00644B85"/>
    <w:rsid w:val="00647065"/>
    <w:rsid w:val="0065071D"/>
    <w:rsid w:val="00650747"/>
    <w:rsid w:val="006533D5"/>
    <w:rsid w:val="00665691"/>
    <w:rsid w:val="006709E7"/>
    <w:rsid w:val="00670F27"/>
    <w:rsid w:val="00671069"/>
    <w:rsid w:val="00674BF4"/>
    <w:rsid w:val="0067762B"/>
    <w:rsid w:val="00681691"/>
    <w:rsid w:val="006903A4"/>
    <w:rsid w:val="006905C2"/>
    <w:rsid w:val="00690CFD"/>
    <w:rsid w:val="00693D81"/>
    <w:rsid w:val="00695D8F"/>
    <w:rsid w:val="006A4A73"/>
    <w:rsid w:val="006A5266"/>
    <w:rsid w:val="006B02B2"/>
    <w:rsid w:val="006B0682"/>
    <w:rsid w:val="006B2DAF"/>
    <w:rsid w:val="006B43B4"/>
    <w:rsid w:val="006B43E0"/>
    <w:rsid w:val="006B5831"/>
    <w:rsid w:val="006B5C75"/>
    <w:rsid w:val="006C0278"/>
    <w:rsid w:val="006C1DFC"/>
    <w:rsid w:val="006C22C5"/>
    <w:rsid w:val="006C271B"/>
    <w:rsid w:val="006C4542"/>
    <w:rsid w:val="006C567A"/>
    <w:rsid w:val="006C5B7E"/>
    <w:rsid w:val="006D035D"/>
    <w:rsid w:val="006D1A5E"/>
    <w:rsid w:val="006D4851"/>
    <w:rsid w:val="006D485B"/>
    <w:rsid w:val="006D4C0A"/>
    <w:rsid w:val="006D6331"/>
    <w:rsid w:val="006E0C9E"/>
    <w:rsid w:val="006E3539"/>
    <w:rsid w:val="006E7240"/>
    <w:rsid w:val="006E7E92"/>
    <w:rsid w:val="006F0A2B"/>
    <w:rsid w:val="006F2C2C"/>
    <w:rsid w:val="006F32A1"/>
    <w:rsid w:val="006F42B5"/>
    <w:rsid w:val="006F5030"/>
    <w:rsid w:val="007030E6"/>
    <w:rsid w:val="007115BC"/>
    <w:rsid w:val="00712568"/>
    <w:rsid w:val="00712BC8"/>
    <w:rsid w:val="007146B3"/>
    <w:rsid w:val="00720EFC"/>
    <w:rsid w:val="00724677"/>
    <w:rsid w:val="00724CB7"/>
    <w:rsid w:val="00725F3E"/>
    <w:rsid w:val="00727E1D"/>
    <w:rsid w:val="0073757A"/>
    <w:rsid w:val="007437E8"/>
    <w:rsid w:val="00745DC5"/>
    <w:rsid w:val="0075286E"/>
    <w:rsid w:val="00755552"/>
    <w:rsid w:val="00755563"/>
    <w:rsid w:val="0075740D"/>
    <w:rsid w:val="0075758F"/>
    <w:rsid w:val="00762B2F"/>
    <w:rsid w:val="00766221"/>
    <w:rsid w:val="007672C9"/>
    <w:rsid w:val="00770C83"/>
    <w:rsid w:val="00772EA5"/>
    <w:rsid w:val="00773132"/>
    <w:rsid w:val="00775374"/>
    <w:rsid w:val="00775D3F"/>
    <w:rsid w:val="00784436"/>
    <w:rsid w:val="007844D5"/>
    <w:rsid w:val="00785F94"/>
    <w:rsid w:val="00792EEA"/>
    <w:rsid w:val="007A0750"/>
    <w:rsid w:val="007B0BA1"/>
    <w:rsid w:val="007B207D"/>
    <w:rsid w:val="007B5650"/>
    <w:rsid w:val="007C044F"/>
    <w:rsid w:val="007C130D"/>
    <w:rsid w:val="007C1584"/>
    <w:rsid w:val="007C22FD"/>
    <w:rsid w:val="007C2684"/>
    <w:rsid w:val="007C5359"/>
    <w:rsid w:val="007C5502"/>
    <w:rsid w:val="007D1E65"/>
    <w:rsid w:val="007D609F"/>
    <w:rsid w:val="007D7B49"/>
    <w:rsid w:val="007E1EEA"/>
    <w:rsid w:val="007E51C2"/>
    <w:rsid w:val="007E5C50"/>
    <w:rsid w:val="007E7D73"/>
    <w:rsid w:val="007F0CF6"/>
    <w:rsid w:val="007F1E47"/>
    <w:rsid w:val="007F2D66"/>
    <w:rsid w:val="007F3FFE"/>
    <w:rsid w:val="007F6658"/>
    <w:rsid w:val="007F66AB"/>
    <w:rsid w:val="007F6F57"/>
    <w:rsid w:val="007F79F4"/>
    <w:rsid w:val="008020E5"/>
    <w:rsid w:val="008021B5"/>
    <w:rsid w:val="00802724"/>
    <w:rsid w:val="0081356F"/>
    <w:rsid w:val="00813674"/>
    <w:rsid w:val="00814BE1"/>
    <w:rsid w:val="008153F2"/>
    <w:rsid w:val="00817503"/>
    <w:rsid w:val="00820B23"/>
    <w:rsid w:val="00821CDC"/>
    <w:rsid w:val="00822830"/>
    <w:rsid w:val="00822B29"/>
    <w:rsid w:val="00834032"/>
    <w:rsid w:val="00834A4B"/>
    <w:rsid w:val="00840EFF"/>
    <w:rsid w:val="00841D65"/>
    <w:rsid w:val="00847266"/>
    <w:rsid w:val="008524DE"/>
    <w:rsid w:val="00852998"/>
    <w:rsid w:val="00854369"/>
    <w:rsid w:val="0085541C"/>
    <w:rsid w:val="00862C05"/>
    <w:rsid w:val="00864DCB"/>
    <w:rsid w:val="008652B2"/>
    <w:rsid w:val="0086692B"/>
    <w:rsid w:val="00866ABF"/>
    <w:rsid w:val="00876047"/>
    <w:rsid w:val="00877670"/>
    <w:rsid w:val="00880964"/>
    <w:rsid w:val="00884B5F"/>
    <w:rsid w:val="0088580B"/>
    <w:rsid w:val="00885B4E"/>
    <w:rsid w:val="00890566"/>
    <w:rsid w:val="00890966"/>
    <w:rsid w:val="00890983"/>
    <w:rsid w:val="00891772"/>
    <w:rsid w:val="008928D6"/>
    <w:rsid w:val="00894A34"/>
    <w:rsid w:val="0089507C"/>
    <w:rsid w:val="00896D54"/>
    <w:rsid w:val="008A0D58"/>
    <w:rsid w:val="008A1582"/>
    <w:rsid w:val="008A4D4B"/>
    <w:rsid w:val="008A565A"/>
    <w:rsid w:val="008A7C80"/>
    <w:rsid w:val="008A7F73"/>
    <w:rsid w:val="008B2382"/>
    <w:rsid w:val="008B2B8F"/>
    <w:rsid w:val="008B6A20"/>
    <w:rsid w:val="008C3FA9"/>
    <w:rsid w:val="008D360B"/>
    <w:rsid w:val="008E1A96"/>
    <w:rsid w:val="008E6E7E"/>
    <w:rsid w:val="008F1B05"/>
    <w:rsid w:val="008F739F"/>
    <w:rsid w:val="009005A8"/>
    <w:rsid w:val="00903DCF"/>
    <w:rsid w:val="00904812"/>
    <w:rsid w:val="009049C1"/>
    <w:rsid w:val="009059D5"/>
    <w:rsid w:val="00905B60"/>
    <w:rsid w:val="009061CE"/>
    <w:rsid w:val="0090632C"/>
    <w:rsid w:val="0090687B"/>
    <w:rsid w:val="00906E99"/>
    <w:rsid w:val="0091064B"/>
    <w:rsid w:val="00911094"/>
    <w:rsid w:val="00911279"/>
    <w:rsid w:val="009127FD"/>
    <w:rsid w:val="00912F07"/>
    <w:rsid w:val="00914A0B"/>
    <w:rsid w:val="009159C9"/>
    <w:rsid w:val="0092599D"/>
    <w:rsid w:val="00931DF7"/>
    <w:rsid w:val="00932D6A"/>
    <w:rsid w:val="0093318F"/>
    <w:rsid w:val="00935497"/>
    <w:rsid w:val="00935AF9"/>
    <w:rsid w:val="0093631F"/>
    <w:rsid w:val="009412E5"/>
    <w:rsid w:val="0094186F"/>
    <w:rsid w:val="009422C5"/>
    <w:rsid w:val="0094273B"/>
    <w:rsid w:val="0094374C"/>
    <w:rsid w:val="00951636"/>
    <w:rsid w:val="009530F3"/>
    <w:rsid w:val="00953C87"/>
    <w:rsid w:val="0095416F"/>
    <w:rsid w:val="00956012"/>
    <w:rsid w:val="00956A14"/>
    <w:rsid w:val="00961631"/>
    <w:rsid w:val="009621E9"/>
    <w:rsid w:val="00962740"/>
    <w:rsid w:val="00963365"/>
    <w:rsid w:val="00964138"/>
    <w:rsid w:val="00970EA3"/>
    <w:rsid w:val="00972D2A"/>
    <w:rsid w:val="00973C6C"/>
    <w:rsid w:val="00974624"/>
    <w:rsid w:val="00975ED6"/>
    <w:rsid w:val="00980D66"/>
    <w:rsid w:val="009834B8"/>
    <w:rsid w:val="00983EDE"/>
    <w:rsid w:val="00994877"/>
    <w:rsid w:val="00995843"/>
    <w:rsid w:val="009A13C2"/>
    <w:rsid w:val="009A5908"/>
    <w:rsid w:val="009A5BC0"/>
    <w:rsid w:val="009B0619"/>
    <w:rsid w:val="009B5885"/>
    <w:rsid w:val="009C0300"/>
    <w:rsid w:val="009C36F3"/>
    <w:rsid w:val="009C48AC"/>
    <w:rsid w:val="009C6461"/>
    <w:rsid w:val="009C656E"/>
    <w:rsid w:val="009C6C72"/>
    <w:rsid w:val="009D0DEA"/>
    <w:rsid w:val="009D43A7"/>
    <w:rsid w:val="009D71E8"/>
    <w:rsid w:val="009D790B"/>
    <w:rsid w:val="009D798D"/>
    <w:rsid w:val="009E3877"/>
    <w:rsid w:val="009E4330"/>
    <w:rsid w:val="009F0AC0"/>
    <w:rsid w:val="009F2A96"/>
    <w:rsid w:val="009F50B8"/>
    <w:rsid w:val="009F574C"/>
    <w:rsid w:val="009F6041"/>
    <w:rsid w:val="009F621F"/>
    <w:rsid w:val="009F672A"/>
    <w:rsid w:val="00A06ACB"/>
    <w:rsid w:val="00A12E97"/>
    <w:rsid w:val="00A13409"/>
    <w:rsid w:val="00A16D33"/>
    <w:rsid w:val="00A17090"/>
    <w:rsid w:val="00A23EED"/>
    <w:rsid w:val="00A24AE2"/>
    <w:rsid w:val="00A259EC"/>
    <w:rsid w:val="00A25B35"/>
    <w:rsid w:val="00A308F4"/>
    <w:rsid w:val="00A31FC0"/>
    <w:rsid w:val="00A3460F"/>
    <w:rsid w:val="00A34A3C"/>
    <w:rsid w:val="00A37CAA"/>
    <w:rsid w:val="00A419C3"/>
    <w:rsid w:val="00A46B4A"/>
    <w:rsid w:val="00A53956"/>
    <w:rsid w:val="00A55D09"/>
    <w:rsid w:val="00A61386"/>
    <w:rsid w:val="00A63248"/>
    <w:rsid w:val="00A65C5D"/>
    <w:rsid w:val="00A66340"/>
    <w:rsid w:val="00A67687"/>
    <w:rsid w:val="00A71470"/>
    <w:rsid w:val="00A72874"/>
    <w:rsid w:val="00A7363C"/>
    <w:rsid w:val="00A76814"/>
    <w:rsid w:val="00A828C7"/>
    <w:rsid w:val="00A835FF"/>
    <w:rsid w:val="00A86A3F"/>
    <w:rsid w:val="00A92619"/>
    <w:rsid w:val="00A92DF7"/>
    <w:rsid w:val="00A93F64"/>
    <w:rsid w:val="00AA2DBE"/>
    <w:rsid w:val="00AA6E81"/>
    <w:rsid w:val="00AB0910"/>
    <w:rsid w:val="00AB1788"/>
    <w:rsid w:val="00AB46F9"/>
    <w:rsid w:val="00AC3B94"/>
    <w:rsid w:val="00AD4555"/>
    <w:rsid w:val="00AD50DE"/>
    <w:rsid w:val="00AE1719"/>
    <w:rsid w:val="00AE247C"/>
    <w:rsid w:val="00AE25AA"/>
    <w:rsid w:val="00AE4251"/>
    <w:rsid w:val="00AE432C"/>
    <w:rsid w:val="00AE56BA"/>
    <w:rsid w:val="00AF448F"/>
    <w:rsid w:val="00AF4796"/>
    <w:rsid w:val="00AF4CF6"/>
    <w:rsid w:val="00AF7B16"/>
    <w:rsid w:val="00B027D8"/>
    <w:rsid w:val="00B0379E"/>
    <w:rsid w:val="00B04FD9"/>
    <w:rsid w:val="00B0553E"/>
    <w:rsid w:val="00B0763D"/>
    <w:rsid w:val="00B11D7A"/>
    <w:rsid w:val="00B12B62"/>
    <w:rsid w:val="00B12EE7"/>
    <w:rsid w:val="00B13639"/>
    <w:rsid w:val="00B13CD0"/>
    <w:rsid w:val="00B17BDA"/>
    <w:rsid w:val="00B30853"/>
    <w:rsid w:val="00B31E2F"/>
    <w:rsid w:val="00B34825"/>
    <w:rsid w:val="00B40DC4"/>
    <w:rsid w:val="00B412C3"/>
    <w:rsid w:val="00B42B77"/>
    <w:rsid w:val="00B42D49"/>
    <w:rsid w:val="00B42E7A"/>
    <w:rsid w:val="00B43269"/>
    <w:rsid w:val="00B4560D"/>
    <w:rsid w:val="00B464B1"/>
    <w:rsid w:val="00B5113D"/>
    <w:rsid w:val="00B53274"/>
    <w:rsid w:val="00B55746"/>
    <w:rsid w:val="00B55D87"/>
    <w:rsid w:val="00B60646"/>
    <w:rsid w:val="00B645E4"/>
    <w:rsid w:val="00B66433"/>
    <w:rsid w:val="00B70EF6"/>
    <w:rsid w:val="00B715E4"/>
    <w:rsid w:val="00B7570B"/>
    <w:rsid w:val="00B75CB1"/>
    <w:rsid w:val="00B764CA"/>
    <w:rsid w:val="00B83B7E"/>
    <w:rsid w:val="00B84BBB"/>
    <w:rsid w:val="00B85691"/>
    <w:rsid w:val="00B9003A"/>
    <w:rsid w:val="00B90617"/>
    <w:rsid w:val="00B94258"/>
    <w:rsid w:val="00B94336"/>
    <w:rsid w:val="00B9618B"/>
    <w:rsid w:val="00BA08D6"/>
    <w:rsid w:val="00BA0B57"/>
    <w:rsid w:val="00BA1A21"/>
    <w:rsid w:val="00BA6D56"/>
    <w:rsid w:val="00BB5B2D"/>
    <w:rsid w:val="00BB627D"/>
    <w:rsid w:val="00BC55B1"/>
    <w:rsid w:val="00BC6664"/>
    <w:rsid w:val="00BC7FF8"/>
    <w:rsid w:val="00BD561E"/>
    <w:rsid w:val="00BD6A15"/>
    <w:rsid w:val="00BD7D04"/>
    <w:rsid w:val="00BE411D"/>
    <w:rsid w:val="00BF626D"/>
    <w:rsid w:val="00C04DD9"/>
    <w:rsid w:val="00C10A47"/>
    <w:rsid w:val="00C1301C"/>
    <w:rsid w:val="00C13934"/>
    <w:rsid w:val="00C13DFE"/>
    <w:rsid w:val="00C16891"/>
    <w:rsid w:val="00C1716E"/>
    <w:rsid w:val="00C21EB8"/>
    <w:rsid w:val="00C258D9"/>
    <w:rsid w:val="00C25CDD"/>
    <w:rsid w:val="00C27E9B"/>
    <w:rsid w:val="00C3556F"/>
    <w:rsid w:val="00C36B81"/>
    <w:rsid w:val="00C406E4"/>
    <w:rsid w:val="00C40C28"/>
    <w:rsid w:val="00C40F54"/>
    <w:rsid w:val="00C4152B"/>
    <w:rsid w:val="00C41BD1"/>
    <w:rsid w:val="00C443FD"/>
    <w:rsid w:val="00C4444E"/>
    <w:rsid w:val="00C450E7"/>
    <w:rsid w:val="00C52753"/>
    <w:rsid w:val="00C535B1"/>
    <w:rsid w:val="00C536B8"/>
    <w:rsid w:val="00C53F58"/>
    <w:rsid w:val="00C551AB"/>
    <w:rsid w:val="00C5596D"/>
    <w:rsid w:val="00C56AD8"/>
    <w:rsid w:val="00C56CB0"/>
    <w:rsid w:val="00C60116"/>
    <w:rsid w:val="00C60AAF"/>
    <w:rsid w:val="00C60CE0"/>
    <w:rsid w:val="00C64196"/>
    <w:rsid w:val="00C66051"/>
    <w:rsid w:val="00C6687B"/>
    <w:rsid w:val="00C6689E"/>
    <w:rsid w:val="00C67E31"/>
    <w:rsid w:val="00C716E5"/>
    <w:rsid w:val="00C722D0"/>
    <w:rsid w:val="00C733E1"/>
    <w:rsid w:val="00C77610"/>
    <w:rsid w:val="00C77E64"/>
    <w:rsid w:val="00C86647"/>
    <w:rsid w:val="00C8761C"/>
    <w:rsid w:val="00C87A31"/>
    <w:rsid w:val="00C87C7F"/>
    <w:rsid w:val="00C9225E"/>
    <w:rsid w:val="00C92A09"/>
    <w:rsid w:val="00C944C6"/>
    <w:rsid w:val="00C961CE"/>
    <w:rsid w:val="00C97AAD"/>
    <w:rsid w:val="00CA0F47"/>
    <w:rsid w:val="00CA2F79"/>
    <w:rsid w:val="00CA5E55"/>
    <w:rsid w:val="00CA70FF"/>
    <w:rsid w:val="00CB7551"/>
    <w:rsid w:val="00CC25B6"/>
    <w:rsid w:val="00CC292D"/>
    <w:rsid w:val="00CC3F28"/>
    <w:rsid w:val="00CC6BA3"/>
    <w:rsid w:val="00CD0735"/>
    <w:rsid w:val="00CD4A15"/>
    <w:rsid w:val="00CD5871"/>
    <w:rsid w:val="00CD72AB"/>
    <w:rsid w:val="00CE0E8A"/>
    <w:rsid w:val="00CE1AD1"/>
    <w:rsid w:val="00CE3236"/>
    <w:rsid w:val="00CF4C25"/>
    <w:rsid w:val="00CF5CD9"/>
    <w:rsid w:val="00CF6096"/>
    <w:rsid w:val="00CF79EC"/>
    <w:rsid w:val="00D001EA"/>
    <w:rsid w:val="00D01513"/>
    <w:rsid w:val="00D01A45"/>
    <w:rsid w:val="00D04024"/>
    <w:rsid w:val="00D0705C"/>
    <w:rsid w:val="00D10A25"/>
    <w:rsid w:val="00D119B9"/>
    <w:rsid w:val="00D13240"/>
    <w:rsid w:val="00D13AF0"/>
    <w:rsid w:val="00D1424D"/>
    <w:rsid w:val="00D20F29"/>
    <w:rsid w:val="00D211E9"/>
    <w:rsid w:val="00D24282"/>
    <w:rsid w:val="00D305E1"/>
    <w:rsid w:val="00D30FF5"/>
    <w:rsid w:val="00D534F0"/>
    <w:rsid w:val="00D56CA8"/>
    <w:rsid w:val="00D60406"/>
    <w:rsid w:val="00D62014"/>
    <w:rsid w:val="00D649A3"/>
    <w:rsid w:val="00D65726"/>
    <w:rsid w:val="00D6784F"/>
    <w:rsid w:val="00D7040B"/>
    <w:rsid w:val="00D72EF0"/>
    <w:rsid w:val="00D74F2A"/>
    <w:rsid w:val="00D81D02"/>
    <w:rsid w:val="00D8265C"/>
    <w:rsid w:val="00D91FEC"/>
    <w:rsid w:val="00D939A2"/>
    <w:rsid w:val="00DB073C"/>
    <w:rsid w:val="00DB0905"/>
    <w:rsid w:val="00DB42CB"/>
    <w:rsid w:val="00DC160C"/>
    <w:rsid w:val="00DC38B7"/>
    <w:rsid w:val="00DC5CEB"/>
    <w:rsid w:val="00DC6485"/>
    <w:rsid w:val="00DC7BC8"/>
    <w:rsid w:val="00DD05D2"/>
    <w:rsid w:val="00DD0CD5"/>
    <w:rsid w:val="00DD108A"/>
    <w:rsid w:val="00DD1573"/>
    <w:rsid w:val="00DD20A1"/>
    <w:rsid w:val="00DD5D6C"/>
    <w:rsid w:val="00DE0F98"/>
    <w:rsid w:val="00DE3EF5"/>
    <w:rsid w:val="00DE45E4"/>
    <w:rsid w:val="00DE466F"/>
    <w:rsid w:val="00DE5DF6"/>
    <w:rsid w:val="00DF2B63"/>
    <w:rsid w:val="00DF4BE1"/>
    <w:rsid w:val="00DF4DF1"/>
    <w:rsid w:val="00DF53C8"/>
    <w:rsid w:val="00DF58A7"/>
    <w:rsid w:val="00DF60AF"/>
    <w:rsid w:val="00DF6152"/>
    <w:rsid w:val="00E03A0D"/>
    <w:rsid w:val="00E03A55"/>
    <w:rsid w:val="00E042BC"/>
    <w:rsid w:val="00E05117"/>
    <w:rsid w:val="00E07BC5"/>
    <w:rsid w:val="00E1294E"/>
    <w:rsid w:val="00E1385A"/>
    <w:rsid w:val="00E139AD"/>
    <w:rsid w:val="00E13E4A"/>
    <w:rsid w:val="00E13F19"/>
    <w:rsid w:val="00E14752"/>
    <w:rsid w:val="00E159CC"/>
    <w:rsid w:val="00E1788E"/>
    <w:rsid w:val="00E23B4E"/>
    <w:rsid w:val="00E24546"/>
    <w:rsid w:val="00E31B6D"/>
    <w:rsid w:val="00E33F4F"/>
    <w:rsid w:val="00E34058"/>
    <w:rsid w:val="00E35320"/>
    <w:rsid w:val="00E36182"/>
    <w:rsid w:val="00E37F5F"/>
    <w:rsid w:val="00E40527"/>
    <w:rsid w:val="00E41D37"/>
    <w:rsid w:val="00E43ADF"/>
    <w:rsid w:val="00E507D6"/>
    <w:rsid w:val="00E52E97"/>
    <w:rsid w:val="00E5688A"/>
    <w:rsid w:val="00E56B24"/>
    <w:rsid w:val="00E57AE3"/>
    <w:rsid w:val="00E621BA"/>
    <w:rsid w:val="00E74170"/>
    <w:rsid w:val="00E75CF6"/>
    <w:rsid w:val="00E851BE"/>
    <w:rsid w:val="00E85660"/>
    <w:rsid w:val="00E902D7"/>
    <w:rsid w:val="00E91981"/>
    <w:rsid w:val="00E921C1"/>
    <w:rsid w:val="00E92511"/>
    <w:rsid w:val="00E95411"/>
    <w:rsid w:val="00E9544A"/>
    <w:rsid w:val="00EA2930"/>
    <w:rsid w:val="00EA5D14"/>
    <w:rsid w:val="00EA6BE8"/>
    <w:rsid w:val="00EA6C99"/>
    <w:rsid w:val="00EA7935"/>
    <w:rsid w:val="00EB057F"/>
    <w:rsid w:val="00EB5048"/>
    <w:rsid w:val="00EB5581"/>
    <w:rsid w:val="00EC009A"/>
    <w:rsid w:val="00EC05B6"/>
    <w:rsid w:val="00EC6C5C"/>
    <w:rsid w:val="00ED0C12"/>
    <w:rsid w:val="00ED140E"/>
    <w:rsid w:val="00ED181B"/>
    <w:rsid w:val="00ED195F"/>
    <w:rsid w:val="00ED3987"/>
    <w:rsid w:val="00ED4A8F"/>
    <w:rsid w:val="00ED4B8C"/>
    <w:rsid w:val="00ED4D08"/>
    <w:rsid w:val="00EE1DD0"/>
    <w:rsid w:val="00EE20ED"/>
    <w:rsid w:val="00EE295B"/>
    <w:rsid w:val="00EE3AD1"/>
    <w:rsid w:val="00EE40B5"/>
    <w:rsid w:val="00EE69BD"/>
    <w:rsid w:val="00EE737F"/>
    <w:rsid w:val="00EE78B3"/>
    <w:rsid w:val="00EF0C96"/>
    <w:rsid w:val="00EF10FD"/>
    <w:rsid w:val="00EF4864"/>
    <w:rsid w:val="00EF5DEF"/>
    <w:rsid w:val="00F0171D"/>
    <w:rsid w:val="00F03017"/>
    <w:rsid w:val="00F03892"/>
    <w:rsid w:val="00F078CF"/>
    <w:rsid w:val="00F13A7F"/>
    <w:rsid w:val="00F14B76"/>
    <w:rsid w:val="00F15DBD"/>
    <w:rsid w:val="00F214EB"/>
    <w:rsid w:val="00F24176"/>
    <w:rsid w:val="00F30303"/>
    <w:rsid w:val="00F3098B"/>
    <w:rsid w:val="00F31A34"/>
    <w:rsid w:val="00F31F4A"/>
    <w:rsid w:val="00F323C5"/>
    <w:rsid w:val="00F32C3D"/>
    <w:rsid w:val="00F35E71"/>
    <w:rsid w:val="00F37FA3"/>
    <w:rsid w:val="00F40077"/>
    <w:rsid w:val="00F4082D"/>
    <w:rsid w:val="00F41236"/>
    <w:rsid w:val="00F41D3A"/>
    <w:rsid w:val="00F42369"/>
    <w:rsid w:val="00F43F03"/>
    <w:rsid w:val="00F445F5"/>
    <w:rsid w:val="00F45190"/>
    <w:rsid w:val="00F543F5"/>
    <w:rsid w:val="00F54E5F"/>
    <w:rsid w:val="00F55382"/>
    <w:rsid w:val="00F56975"/>
    <w:rsid w:val="00F627B1"/>
    <w:rsid w:val="00F66451"/>
    <w:rsid w:val="00F70343"/>
    <w:rsid w:val="00F7090D"/>
    <w:rsid w:val="00F70964"/>
    <w:rsid w:val="00F70C7F"/>
    <w:rsid w:val="00F739F7"/>
    <w:rsid w:val="00F73A0C"/>
    <w:rsid w:val="00F77BD6"/>
    <w:rsid w:val="00F809A8"/>
    <w:rsid w:val="00F81B5A"/>
    <w:rsid w:val="00F82967"/>
    <w:rsid w:val="00F82D34"/>
    <w:rsid w:val="00F83F92"/>
    <w:rsid w:val="00F91020"/>
    <w:rsid w:val="00FA3835"/>
    <w:rsid w:val="00FA4F52"/>
    <w:rsid w:val="00FA7CBD"/>
    <w:rsid w:val="00FB1EE3"/>
    <w:rsid w:val="00FB3078"/>
    <w:rsid w:val="00FB683A"/>
    <w:rsid w:val="00FB6930"/>
    <w:rsid w:val="00FC039C"/>
    <w:rsid w:val="00FC394C"/>
    <w:rsid w:val="00FC62A5"/>
    <w:rsid w:val="00FC74E7"/>
    <w:rsid w:val="00FC7FE3"/>
    <w:rsid w:val="00FD4FA4"/>
    <w:rsid w:val="00FD5FDE"/>
    <w:rsid w:val="00FD64E7"/>
    <w:rsid w:val="00FE19D2"/>
    <w:rsid w:val="00FE26F1"/>
    <w:rsid w:val="00FE2922"/>
    <w:rsid w:val="00FE4F88"/>
    <w:rsid w:val="00FE5239"/>
    <w:rsid w:val="00FE7721"/>
    <w:rsid w:val="00FF1026"/>
    <w:rsid w:val="00FF193E"/>
    <w:rsid w:val="00FF47C5"/>
    <w:rsid w:val="00FF5260"/>
    <w:rsid w:val="00FF5D72"/>
    <w:rsid w:val="00FF6815"/>
    <w:rsid w:val="03CCB09C"/>
    <w:rsid w:val="04071FB7"/>
    <w:rsid w:val="04419B31"/>
    <w:rsid w:val="049AF8FA"/>
    <w:rsid w:val="04B71AAB"/>
    <w:rsid w:val="05697486"/>
    <w:rsid w:val="0591B541"/>
    <w:rsid w:val="0616A36C"/>
    <w:rsid w:val="06F7D0CE"/>
    <w:rsid w:val="0742F57D"/>
    <w:rsid w:val="0757E9EE"/>
    <w:rsid w:val="08565CF4"/>
    <w:rsid w:val="0918131C"/>
    <w:rsid w:val="098A8BCE"/>
    <w:rsid w:val="09B0BFA4"/>
    <w:rsid w:val="09C004BD"/>
    <w:rsid w:val="0BE65110"/>
    <w:rsid w:val="0DD176C7"/>
    <w:rsid w:val="0E889C93"/>
    <w:rsid w:val="0EFA775E"/>
    <w:rsid w:val="0F253653"/>
    <w:rsid w:val="0F5E090C"/>
    <w:rsid w:val="0FFFD749"/>
    <w:rsid w:val="10BDB22F"/>
    <w:rsid w:val="11C905DB"/>
    <w:rsid w:val="1265B760"/>
    <w:rsid w:val="12684AC3"/>
    <w:rsid w:val="12B60CE6"/>
    <w:rsid w:val="13275DFA"/>
    <w:rsid w:val="1364D63C"/>
    <w:rsid w:val="13F2E04D"/>
    <w:rsid w:val="141CE490"/>
    <w:rsid w:val="14278FEE"/>
    <w:rsid w:val="15971C62"/>
    <w:rsid w:val="17275A36"/>
    <w:rsid w:val="1914802C"/>
    <w:rsid w:val="1A6AEA57"/>
    <w:rsid w:val="1BA4E9B8"/>
    <w:rsid w:val="1C3201B6"/>
    <w:rsid w:val="1DDE2131"/>
    <w:rsid w:val="1DE863DF"/>
    <w:rsid w:val="1DEFCB00"/>
    <w:rsid w:val="1E180B5F"/>
    <w:rsid w:val="1F4EBB51"/>
    <w:rsid w:val="1F8B9B61"/>
    <w:rsid w:val="211800A1"/>
    <w:rsid w:val="21C968BF"/>
    <w:rsid w:val="220D9A16"/>
    <w:rsid w:val="226D33B6"/>
    <w:rsid w:val="230DDBB9"/>
    <w:rsid w:val="234B0695"/>
    <w:rsid w:val="2445A13E"/>
    <w:rsid w:val="24EF2898"/>
    <w:rsid w:val="2574978B"/>
    <w:rsid w:val="25E1719F"/>
    <w:rsid w:val="25F164FD"/>
    <w:rsid w:val="263B812D"/>
    <w:rsid w:val="2665E1D8"/>
    <w:rsid w:val="267A6239"/>
    <w:rsid w:val="26CFE14D"/>
    <w:rsid w:val="275D8EFA"/>
    <w:rsid w:val="2769B1E3"/>
    <w:rsid w:val="27B91C79"/>
    <w:rsid w:val="284E7395"/>
    <w:rsid w:val="29E9608A"/>
    <w:rsid w:val="2A803321"/>
    <w:rsid w:val="2BA0B82F"/>
    <w:rsid w:val="2BFE9CE8"/>
    <w:rsid w:val="2C1415FC"/>
    <w:rsid w:val="2C559D5C"/>
    <w:rsid w:val="2D2477D6"/>
    <w:rsid w:val="2DFC76E2"/>
    <w:rsid w:val="2FC2F2E9"/>
    <w:rsid w:val="31457D12"/>
    <w:rsid w:val="31465C58"/>
    <w:rsid w:val="328B4506"/>
    <w:rsid w:val="32C73A63"/>
    <w:rsid w:val="33639A4D"/>
    <w:rsid w:val="33D17037"/>
    <w:rsid w:val="34AC9CA6"/>
    <w:rsid w:val="3578A3B6"/>
    <w:rsid w:val="35978D8F"/>
    <w:rsid w:val="3618EE35"/>
    <w:rsid w:val="37335DF0"/>
    <w:rsid w:val="38CF2E51"/>
    <w:rsid w:val="39088A44"/>
    <w:rsid w:val="3A6AFEB2"/>
    <w:rsid w:val="3ADA1EEA"/>
    <w:rsid w:val="3AFE049F"/>
    <w:rsid w:val="3B6A1135"/>
    <w:rsid w:val="3C06CF13"/>
    <w:rsid w:val="3C67A03B"/>
    <w:rsid w:val="3D8D103F"/>
    <w:rsid w:val="3DC159C1"/>
    <w:rsid w:val="3E2A3344"/>
    <w:rsid w:val="3E2D46F0"/>
    <w:rsid w:val="3EAA46AB"/>
    <w:rsid w:val="3F3E6FD5"/>
    <w:rsid w:val="3F9638BB"/>
    <w:rsid w:val="40791245"/>
    <w:rsid w:val="425AA772"/>
    <w:rsid w:val="42E6FCB2"/>
    <w:rsid w:val="4300B813"/>
    <w:rsid w:val="43469982"/>
    <w:rsid w:val="43CACBA4"/>
    <w:rsid w:val="4413748F"/>
    <w:rsid w:val="4432D8F7"/>
    <w:rsid w:val="4517D3C7"/>
    <w:rsid w:val="45CFD257"/>
    <w:rsid w:val="463858D5"/>
    <w:rsid w:val="4681F200"/>
    <w:rsid w:val="47C009F0"/>
    <w:rsid w:val="4A698DB6"/>
    <w:rsid w:val="4BE663BF"/>
    <w:rsid w:val="4C777807"/>
    <w:rsid w:val="4D7186F8"/>
    <w:rsid w:val="4E55D980"/>
    <w:rsid w:val="4F0D5759"/>
    <w:rsid w:val="503EC02C"/>
    <w:rsid w:val="5131C0CD"/>
    <w:rsid w:val="5152CEF9"/>
    <w:rsid w:val="515AF217"/>
    <w:rsid w:val="51F4B7FB"/>
    <w:rsid w:val="51F656CF"/>
    <w:rsid w:val="528EC605"/>
    <w:rsid w:val="52AFB0C6"/>
    <w:rsid w:val="541127B4"/>
    <w:rsid w:val="569E6FB9"/>
    <w:rsid w:val="56E6E785"/>
    <w:rsid w:val="57C6536B"/>
    <w:rsid w:val="582117BD"/>
    <w:rsid w:val="594032E9"/>
    <w:rsid w:val="5A126A4A"/>
    <w:rsid w:val="5AEDB720"/>
    <w:rsid w:val="5B71E0DC"/>
    <w:rsid w:val="5BC39A5D"/>
    <w:rsid w:val="5CAC834C"/>
    <w:rsid w:val="5D6C719E"/>
    <w:rsid w:val="5DCC7C68"/>
    <w:rsid w:val="5ED4D9D7"/>
    <w:rsid w:val="5EF72102"/>
    <w:rsid w:val="5FAF746D"/>
    <w:rsid w:val="60A41260"/>
    <w:rsid w:val="60C8E2CB"/>
    <w:rsid w:val="60D986B0"/>
    <w:rsid w:val="612787AD"/>
    <w:rsid w:val="618DF648"/>
    <w:rsid w:val="623FE2C1"/>
    <w:rsid w:val="626BC9DC"/>
    <w:rsid w:val="64079A3D"/>
    <w:rsid w:val="64CA53BD"/>
    <w:rsid w:val="64F083E3"/>
    <w:rsid w:val="655DB766"/>
    <w:rsid w:val="660562D8"/>
    <w:rsid w:val="662D5AC2"/>
    <w:rsid w:val="664A4366"/>
    <w:rsid w:val="686A85B4"/>
    <w:rsid w:val="689544A9"/>
    <w:rsid w:val="69227C42"/>
    <w:rsid w:val="69350FF5"/>
    <w:rsid w:val="6AC2CAA0"/>
    <w:rsid w:val="6B23CCF4"/>
    <w:rsid w:val="6B38C3A8"/>
    <w:rsid w:val="6BC44DCA"/>
    <w:rsid w:val="6BCA78C5"/>
    <w:rsid w:val="6D8A5C3D"/>
    <w:rsid w:val="6DE0C02B"/>
    <w:rsid w:val="6E4FFB99"/>
    <w:rsid w:val="700F12D0"/>
    <w:rsid w:val="707545CB"/>
    <w:rsid w:val="72087F7E"/>
    <w:rsid w:val="72D1E0C0"/>
    <w:rsid w:val="73EA13FD"/>
    <w:rsid w:val="74BC7E24"/>
    <w:rsid w:val="751F3FAC"/>
    <w:rsid w:val="7591599C"/>
    <w:rsid w:val="75A98CC9"/>
    <w:rsid w:val="763CC741"/>
    <w:rsid w:val="76816A40"/>
    <w:rsid w:val="76BB100D"/>
    <w:rsid w:val="772D29FD"/>
    <w:rsid w:val="77986510"/>
    <w:rsid w:val="77FEA026"/>
    <w:rsid w:val="781D3AA1"/>
    <w:rsid w:val="78C2ACED"/>
    <w:rsid w:val="78C8FA5E"/>
    <w:rsid w:val="7A603D70"/>
    <w:rsid w:val="7A7BC4B4"/>
    <w:rsid w:val="7AE1F27F"/>
    <w:rsid w:val="7BE2E574"/>
    <w:rsid w:val="7C009B20"/>
    <w:rsid w:val="7D42DB5C"/>
    <w:rsid w:val="7D50982F"/>
    <w:rsid w:val="7D9C6B81"/>
    <w:rsid w:val="7E7A09CF"/>
    <w:rsid w:val="7F854E12"/>
    <w:rsid w:val="7FA4AE69"/>
  </w:rsids>
  <m:mathPr>
    <m:mathFont m:val="Cambria Math"/>
    <m:brkBin m:val="before"/>
    <m:brkBinSub m:val="--"/>
    <m:smallFrac m:val="0"/>
    <m:dispDef m:val="0"/>
    <m:lMargin m:val="0"/>
    <m:rMargin m:val="0"/>
    <m:defJc m:val="centerGroup"/>
    <m:wrapRight/>
    <m:intLim m:val="subSup"/>
    <m:naryLim m:val="subSup"/>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CD87D3"/>
  <w15:chartTrackingRefBased/>
  <w15:docId w15:val="{E0A4E651-86C2-424C-B6BC-F178DB7B6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95A31"/>
    <w:rPr>
      <w:sz w:val="24"/>
      <w:szCs w:val="24"/>
    </w:rPr>
  </w:style>
  <w:style w:type="paragraph" w:styleId="berschrift1">
    <w:name w:val="heading 1"/>
    <w:basedOn w:val="Standard"/>
    <w:next w:val="Standard"/>
    <w:qFormat/>
    <w:rsid w:val="00DE68DC"/>
    <w:pPr>
      <w:keepNext/>
      <w:spacing w:before="240" w:after="60"/>
      <w:outlineLvl w:val="0"/>
    </w:pPr>
    <w:rPr>
      <w:rFonts w:ascii="Arial" w:hAnsi="Arial" w:cs="Arial"/>
      <w:b/>
      <w:bCs/>
      <w:kern w:val="32"/>
      <w:sz w:val="32"/>
      <w:szCs w:val="32"/>
    </w:rPr>
  </w:style>
  <w:style w:type="paragraph" w:styleId="berschrift2">
    <w:name w:val="heading 2"/>
    <w:basedOn w:val="Standard"/>
    <w:qFormat/>
    <w:rsid w:val="00DE68DC"/>
    <w:pPr>
      <w:overflowPunct w:val="0"/>
      <w:jc w:val="center"/>
      <w:outlineLvl w:val="1"/>
    </w:pPr>
    <w:rPr>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msoins0">
    <w:name w:val="msoins"/>
    <w:rsid w:val="00DE68DC"/>
    <w:rPr>
      <w:rFonts w:cs="Times New Roman"/>
      <w:color w:val="008080"/>
      <w:u w:val="single"/>
    </w:rPr>
  </w:style>
  <w:style w:type="paragraph" w:styleId="Sprechblasentext">
    <w:name w:val="Balloon Text"/>
    <w:basedOn w:val="Standard"/>
    <w:semiHidden/>
    <w:rsid w:val="00DE68DC"/>
    <w:rPr>
      <w:rFonts w:ascii="Tahoma" w:hAnsi="Tahoma" w:cs="Tahoma"/>
      <w:sz w:val="16"/>
      <w:szCs w:val="16"/>
    </w:rPr>
  </w:style>
  <w:style w:type="paragraph" w:styleId="Kopfzeile">
    <w:name w:val="header"/>
    <w:basedOn w:val="Standard"/>
    <w:link w:val="KopfzeileZchn"/>
    <w:uiPriority w:val="99"/>
    <w:rsid w:val="00DE68DC"/>
    <w:pPr>
      <w:tabs>
        <w:tab w:val="center" w:pos="4320"/>
        <w:tab w:val="right" w:pos="8640"/>
      </w:tabs>
    </w:pPr>
    <w:rPr>
      <w:lang w:val="x-none" w:eastAsia="x-none"/>
    </w:rPr>
  </w:style>
  <w:style w:type="paragraph" w:styleId="Fuzeile">
    <w:name w:val="footer"/>
    <w:basedOn w:val="Standard"/>
    <w:link w:val="FuzeileZchn"/>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Textkrper">
    <w:name w:val="Body Text"/>
    <w:basedOn w:val="Standard"/>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Standard"/>
    <w:rsid w:val="00DE68DC"/>
    <w:pPr>
      <w:spacing w:before="100" w:beforeAutospacing="1" w:after="198"/>
    </w:pPr>
    <w:rPr>
      <w:sz w:val="17"/>
      <w:szCs w:val="17"/>
    </w:rPr>
  </w:style>
  <w:style w:type="paragraph" w:styleId="Blocktext">
    <w:name w:val="Block Text"/>
    <w:basedOn w:val="Standard"/>
    <w:semiHidden/>
    <w:rsid w:val="00DE68DC"/>
    <w:pPr>
      <w:overflowPunct w:val="0"/>
      <w:ind w:left="720" w:right="-84"/>
      <w:jc w:val="center"/>
      <w:outlineLvl w:val="1"/>
    </w:pPr>
    <w:rPr>
      <w:b/>
      <w:bCs/>
      <w:sz w:val="30"/>
      <w:szCs w:val="28"/>
    </w:rPr>
  </w:style>
  <w:style w:type="paragraph" w:styleId="Textkrper2">
    <w:name w:val="Body Text 2"/>
    <w:basedOn w:val="Standard"/>
    <w:semiHidden/>
    <w:rsid w:val="00DE68DC"/>
    <w:pPr>
      <w:spacing w:line="360" w:lineRule="auto"/>
    </w:pPr>
    <w:rPr>
      <w:sz w:val="22"/>
      <w:szCs w:val="16"/>
    </w:rPr>
  </w:style>
  <w:style w:type="paragraph" w:styleId="Textkrper3">
    <w:name w:val="Body Text 3"/>
    <w:basedOn w:val="Standard"/>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Kommentarzeichen">
    <w:name w:val="annotation reference"/>
    <w:semiHidden/>
    <w:rsid w:val="00FE6232"/>
    <w:rPr>
      <w:rFonts w:cs="Times New Roman"/>
      <w:sz w:val="16"/>
      <w:szCs w:val="16"/>
    </w:rPr>
  </w:style>
  <w:style w:type="paragraph" w:styleId="Kommentartext">
    <w:name w:val="annotation text"/>
    <w:basedOn w:val="Standard"/>
    <w:link w:val="KommentartextZchn"/>
    <w:semiHidden/>
    <w:rsid w:val="00FE6232"/>
    <w:rPr>
      <w:sz w:val="20"/>
      <w:szCs w:val="20"/>
      <w:lang w:val="x-none" w:eastAsia="x-none"/>
    </w:rPr>
  </w:style>
  <w:style w:type="character" w:customStyle="1" w:styleId="KommentartextZchn">
    <w:name w:val="Kommentartext Zchn"/>
    <w:link w:val="Kommentartext"/>
    <w:semiHidden/>
    <w:locked/>
    <w:rsid w:val="00FE6232"/>
    <w:rPr>
      <w:rFonts w:cs="Times New Roman"/>
    </w:rPr>
  </w:style>
  <w:style w:type="paragraph" w:styleId="Kommentarthema">
    <w:name w:val="annotation subject"/>
    <w:basedOn w:val="Kommentartext"/>
    <w:next w:val="Kommentartext"/>
    <w:link w:val="KommentarthemaZchn"/>
    <w:semiHidden/>
    <w:rsid w:val="00FE6232"/>
    <w:rPr>
      <w:b/>
      <w:bCs/>
    </w:rPr>
  </w:style>
  <w:style w:type="character" w:customStyle="1" w:styleId="KommentarthemaZchn">
    <w:name w:val="Kommentarthema Zchn"/>
    <w:link w:val="Kommentarthema"/>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BesuchterLink">
    <w:name w:val="FollowedHyperlink"/>
    <w:rsid w:val="004C50E7"/>
    <w:rPr>
      <w:color w:val="800080"/>
      <w:u w:val="single"/>
    </w:rPr>
  </w:style>
  <w:style w:type="paragraph" w:styleId="NurText">
    <w:name w:val="Plain Text"/>
    <w:basedOn w:val="Standard"/>
    <w:link w:val="NurTextZchn"/>
    <w:rsid w:val="00A109E0"/>
    <w:rPr>
      <w:rFonts w:ascii="Courier New" w:hAnsi="Courier New"/>
      <w:sz w:val="20"/>
      <w:szCs w:val="20"/>
      <w:lang w:val="x-none" w:eastAsia="x-none"/>
    </w:rPr>
  </w:style>
  <w:style w:type="character" w:customStyle="1" w:styleId="NurTextZchn">
    <w:name w:val="Nur Text Zchn"/>
    <w:link w:val="NurText"/>
    <w:rsid w:val="00A109E0"/>
    <w:rPr>
      <w:rFonts w:ascii="Courier New" w:hAnsi="Courier New" w:cs="Courier New"/>
    </w:rPr>
  </w:style>
  <w:style w:type="paragraph" w:styleId="StandardWeb">
    <w:name w:val="Normal (Web)"/>
    <w:basedOn w:val="Standard"/>
    <w:uiPriority w:val="99"/>
    <w:rsid w:val="00763E80"/>
  </w:style>
  <w:style w:type="character" w:customStyle="1" w:styleId="KopfzeileZchn">
    <w:name w:val="Kopfzeile Zchn"/>
    <w:link w:val="Kopfzeile"/>
    <w:uiPriority w:val="99"/>
    <w:rsid w:val="00484893"/>
    <w:rPr>
      <w:sz w:val="24"/>
      <w:szCs w:val="24"/>
    </w:rPr>
  </w:style>
  <w:style w:type="character" w:customStyle="1" w:styleId="FuzeileZchn">
    <w:name w:val="Fußzeile Zchn"/>
    <w:link w:val="Fuzeile"/>
    <w:rsid w:val="00484893"/>
    <w:rPr>
      <w:sz w:val="24"/>
      <w:szCs w:val="24"/>
    </w:rPr>
  </w:style>
  <w:style w:type="paragraph" w:customStyle="1" w:styleId="DarkList-Accent31">
    <w:name w:val="Dark List - Accent 31"/>
    <w:hidden/>
    <w:rsid w:val="001332CA"/>
    <w:rPr>
      <w:sz w:val="24"/>
      <w:szCs w:val="24"/>
    </w:rPr>
  </w:style>
  <w:style w:type="paragraph" w:styleId="berarbeitung">
    <w:name w:val="Revision"/>
    <w:hidden/>
    <w:rsid w:val="00284447"/>
    <w:rPr>
      <w:sz w:val="24"/>
      <w:szCs w:val="24"/>
    </w:rPr>
  </w:style>
  <w:style w:type="character" w:styleId="NichtaufgelsteErwhnung">
    <w:name w:val="Unresolved Mention"/>
    <w:uiPriority w:val="99"/>
    <w:semiHidden/>
    <w:unhideWhenUsed/>
    <w:rsid w:val="00042407"/>
    <w:rPr>
      <w:color w:val="605E5C"/>
      <w:shd w:val="clear" w:color="auto" w:fill="E1DFDD"/>
    </w:rPr>
  </w:style>
  <w:style w:type="character" w:customStyle="1" w:styleId="ui-provider">
    <w:name w:val="ui-provider"/>
    <w:basedOn w:val="Absatz-Standardschriftart"/>
    <w:rsid w:val="001E5136"/>
  </w:style>
  <w:style w:type="paragraph" w:customStyle="1" w:styleId="Pa2">
    <w:name w:val="Pa2"/>
    <w:basedOn w:val="Standard"/>
    <w:next w:val="Standard"/>
    <w:uiPriority w:val="99"/>
    <w:rsid w:val="00045364"/>
    <w:pPr>
      <w:autoSpaceDE w:val="0"/>
      <w:autoSpaceDN w:val="0"/>
      <w:adjustRightInd w:val="0"/>
      <w:spacing w:line="141" w:lineRule="atLeast"/>
    </w:pPr>
    <w:rPr>
      <w:rFonts w:ascii="Open Sans" w:eastAsiaTheme="minorHAnsi" w:hAnsi="Open Sans"/>
      <w:lang w:val="de-DE"/>
    </w:rPr>
  </w:style>
  <w:style w:type="paragraph" w:styleId="KeinLeerraum">
    <w:name w:val="No Spacing"/>
    <w:basedOn w:val="Standard"/>
    <w:link w:val="KeinLeerraumZchn"/>
    <w:uiPriority w:val="1"/>
    <w:qFormat/>
    <w:rsid w:val="00045364"/>
    <w:pPr>
      <w:jc w:val="both"/>
    </w:pPr>
    <w:rPr>
      <w:rFonts w:asciiTheme="minorHAnsi" w:hAnsiTheme="minorHAnsi" w:cstheme="minorBidi"/>
      <w:sz w:val="20"/>
      <w:szCs w:val="20"/>
      <w:lang w:val="en-GB"/>
    </w:rPr>
  </w:style>
  <w:style w:type="character" w:customStyle="1" w:styleId="KeinLeerraumZchn">
    <w:name w:val="Kein Leerraum Zchn"/>
    <w:basedOn w:val="Absatz-Standardschriftart"/>
    <w:link w:val="KeinLeerraum"/>
    <w:uiPriority w:val="1"/>
    <w:rsid w:val="00045364"/>
    <w:rPr>
      <w:rFonts w:asciiTheme="minorHAnsi" w:eastAsiaTheme="minorEastAsia" w:hAnsiTheme="minorHAnsi" w:cstheme="minorBidi"/>
      <w:lang w:val="en-GB"/>
    </w:rPr>
  </w:style>
  <w:style w:type="paragraph" w:styleId="Listenabsatz">
    <w:name w:val="List Paragraph"/>
    <w:basedOn w:val="Standard"/>
    <w:uiPriority w:val="34"/>
    <w:qFormat/>
    <w:rsid w:val="00045364"/>
    <w:pPr>
      <w:ind w:left="720"/>
      <w:contextualSpacing/>
    </w:pPr>
  </w:style>
  <w:style w:type="paragraph" w:customStyle="1" w:styleId="paragraph">
    <w:name w:val="paragraph"/>
    <w:basedOn w:val="Standard"/>
    <w:rsid w:val="006F2C2C"/>
    <w:pPr>
      <w:spacing w:before="100" w:beforeAutospacing="1" w:after="100" w:afterAutospacing="1"/>
    </w:pPr>
    <w:rPr>
      <w:lang w:val="de-DE" w:eastAsia="de-DE"/>
    </w:rPr>
  </w:style>
  <w:style w:type="character" w:customStyle="1" w:styleId="normaltextrun">
    <w:name w:val="normaltextrun"/>
    <w:basedOn w:val="Absatz-Standardschriftart"/>
    <w:rsid w:val="006F2C2C"/>
  </w:style>
  <w:style w:type="character" w:customStyle="1" w:styleId="eop">
    <w:name w:val="eop"/>
    <w:basedOn w:val="Absatz-Standardschriftart"/>
    <w:rsid w:val="006F2C2C"/>
  </w:style>
  <w:style w:type="character" w:customStyle="1" w:styleId="apple-converted-space">
    <w:name w:val="apple-converted-space"/>
    <w:basedOn w:val="Absatz-Standardschriftart"/>
    <w:rsid w:val="003A6509"/>
  </w:style>
  <w:style w:type="paragraph" w:styleId="Titel">
    <w:name w:val="Title"/>
    <w:basedOn w:val="berschrift1"/>
    <w:link w:val="TitelZchn"/>
    <w:qFormat/>
    <w:rsid w:val="00FF47C5"/>
    <w:pPr>
      <w:keepNext w:val="0"/>
      <w:spacing w:before="0" w:after="0"/>
      <w:outlineLvl w:val="9"/>
    </w:pPr>
    <w:rPr>
      <w:rFonts w:ascii="Times" w:hAnsi="Times" w:cs="Times New Roman"/>
      <w:bCs w:val="0"/>
      <w:kern w:val="0"/>
      <w:sz w:val="24"/>
      <w:szCs w:val="20"/>
    </w:rPr>
  </w:style>
  <w:style w:type="character" w:customStyle="1" w:styleId="TitelZchn">
    <w:name w:val="Titel Zchn"/>
    <w:basedOn w:val="Absatz-Standardschriftart"/>
    <w:link w:val="Titel"/>
    <w:rsid w:val="00FF47C5"/>
    <w:rPr>
      <w:rFonts w:ascii="Times" w:hAnsi="Times"/>
      <w:b/>
      <w:sz w:val="24"/>
    </w:rPr>
  </w:style>
  <w:style w:type="character" w:styleId="Fett">
    <w:name w:val="Strong"/>
    <w:basedOn w:val="Absatz-Standardschriftart"/>
    <w:uiPriority w:val="22"/>
    <w:qFormat/>
    <w:rsid w:val="00772E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2335755">
      <w:bodyDiv w:val="1"/>
      <w:marLeft w:val="0"/>
      <w:marRight w:val="0"/>
      <w:marTop w:val="0"/>
      <w:marBottom w:val="0"/>
      <w:divBdr>
        <w:top w:val="none" w:sz="0" w:space="0" w:color="auto"/>
        <w:left w:val="none" w:sz="0" w:space="0" w:color="auto"/>
        <w:bottom w:val="none" w:sz="0" w:space="0" w:color="auto"/>
        <w:right w:val="none" w:sz="0" w:space="0" w:color="auto"/>
      </w:divBdr>
    </w:div>
    <w:div w:id="156850652">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528421309">
      <w:bodyDiv w:val="1"/>
      <w:marLeft w:val="0"/>
      <w:marRight w:val="0"/>
      <w:marTop w:val="0"/>
      <w:marBottom w:val="0"/>
      <w:divBdr>
        <w:top w:val="none" w:sz="0" w:space="0" w:color="auto"/>
        <w:left w:val="none" w:sz="0" w:space="0" w:color="auto"/>
        <w:bottom w:val="none" w:sz="0" w:space="0" w:color="auto"/>
        <w:right w:val="none" w:sz="0" w:space="0" w:color="auto"/>
      </w:divBdr>
    </w:div>
    <w:div w:id="993609251">
      <w:bodyDiv w:val="1"/>
      <w:marLeft w:val="0"/>
      <w:marRight w:val="0"/>
      <w:marTop w:val="0"/>
      <w:marBottom w:val="0"/>
      <w:divBdr>
        <w:top w:val="none" w:sz="0" w:space="0" w:color="auto"/>
        <w:left w:val="none" w:sz="0" w:space="0" w:color="auto"/>
        <w:bottom w:val="none" w:sz="0" w:space="0" w:color="auto"/>
        <w:right w:val="none" w:sz="0" w:space="0" w:color="auto"/>
      </w:divBdr>
    </w:div>
    <w:div w:id="1106383986">
      <w:bodyDiv w:val="1"/>
      <w:marLeft w:val="0"/>
      <w:marRight w:val="0"/>
      <w:marTop w:val="0"/>
      <w:marBottom w:val="0"/>
      <w:divBdr>
        <w:top w:val="none" w:sz="0" w:space="0" w:color="auto"/>
        <w:left w:val="none" w:sz="0" w:space="0" w:color="auto"/>
        <w:bottom w:val="none" w:sz="0" w:space="0" w:color="auto"/>
        <w:right w:val="none" w:sz="0" w:space="0" w:color="auto"/>
      </w:divBdr>
    </w:div>
    <w:div w:id="1145004984">
      <w:bodyDiv w:val="1"/>
      <w:marLeft w:val="0"/>
      <w:marRight w:val="0"/>
      <w:marTop w:val="0"/>
      <w:marBottom w:val="0"/>
      <w:divBdr>
        <w:top w:val="none" w:sz="0" w:space="0" w:color="auto"/>
        <w:left w:val="none" w:sz="0" w:space="0" w:color="auto"/>
        <w:bottom w:val="none" w:sz="0" w:space="0" w:color="auto"/>
        <w:right w:val="none" w:sz="0" w:space="0" w:color="auto"/>
      </w:divBdr>
    </w:div>
    <w:div w:id="1262183749">
      <w:bodyDiv w:val="1"/>
      <w:marLeft w:val="0"/>
      <w:marRight w:val="0"/>
      <w:marTop w:val="0"/>
      <w:marBottom w:val="0"/>
      <w:divBdr>
        <w:top w:val="none" w:sz="0" w:space="0" w:color="auto"/>
        <w:left w:val="none" w:sz="0" w:space="0" w:color="auto"/>
        <w:bottom w:val="none" w:sz="0" w:space="0" w:color="auto"/>
        <w:right w:val="none" w:sz="0" w:space="0" w:color="auto"/>
      </w:divBdr>
    </w:div>
    <w:div w:id="1303541142">
      <w:bodyDiv w:val="1"/>
      <w:marLeft w:val="0"/>
      <w:marRight w:val="0"/>
      <w:marTop w:val="0"/>
      <w:marBottom w:val="0"/>
      <w:divBdr>
        <w:top w:val="none" w:sz="0" w:space="0" w:color="auto"/>
        <w:left w:val="none" w:sz="0" w:space="0" w:color="auto"/>
        <w:bottom w:val="none" w:sz="0" w:space="0" w:color="auto"/>
        <w:right w:val="none" w:sz="0" w:space="0" w:color="auto"/>
      </w:divBdr>
      <w:divsChild>
        <w:div w:id="203952214">
          <w:marLeft w:val="0"/>
          <w:marRight w:val="0"/>
          <w:marTop w:val="0"/>
          <w:marBottom w:val="0"/>
          <w:divBdr>
            <w:top w:val="none" w:sz="0" w:space="0" w:color="auto"/>
            <w:left w:val="none" w:sz="0" w:space="0" w:color="auto"/>
            <w:bottom w:val="none" w:sz="0" w:space="0" w:color="auto"/>
            <w:right w:val="none" w:sz="0" w:space="0" w:color="auto"/>
          </w:divBdr>
        </w:div>
        <w:div w:id="1204369270">
          <w:marLeft w:val="0"/>
          <w:marRight w:val="0"/>
          <w:marTop w:val="0"/>
          <w:marBottom w:val="0"/>
          <w:divBdr>
            <w:top w:val="none" w:sz="0" w:space="0" w:color="auto"/>
            <w:left w:val="none" w:sz="0" w:space="0" w:color="auto"/>
            <w:bottom w:val="none" w:sz="0" w:space="0" w:color="auto"/>
            <w:right w:val="none" w:sz="0" w:space="0" w:color="auto"/>
          </w:divBdr>
        </w:div>
      </w:divsChild>
    </w:div>
    <w:div w:id="1536578577">
      <w:bodyDiv w:val="1"/>
      <w:marLeft w:val="0"/>
      <w:marRight w:val="0"/>
      <w:marTop w:val="0"/>
      <w:marBottom w:val="0"/>
      <w:divBdr>
        <w:top w:val="none" w:sz="0" w:space="0" w:color="auto"/>
        <w:left w:val="none" w:sz="0" w:space="0" w:color="auto"/>
        <w:bottom w:val="none" w:sz="0" w:space="0" w:color="auto"/>
        <w:right w:val="none" w:sz="0" w:space="0" w:color="auto"/>
      </w:divBdr>
    </w:div>
    <w:div w:id="1601723108">
      <w:bodyDiv w:val="1"/>
      <w:marLeft w:val="0"/>
      <w:marRight w:val="0"/>
      <w:marTop w:val="0"/>
      <w:marBottom w:val="0"/>
      <w:divBdr>
        <w:top w:val="none" w:sz="0" w:space="0" w:color="auto"/>
        <w:left w:val="none" w:sz="0" w:space="0" w:color="auto"/>
        <w:bottom w:val="none" w:sz="0" w:space="0" w:color="auto"/>
        <w:right w:val="none" w:sz="0" w:space="0" w:color="auto"/>
      </w:divBdr>
      <w:divsChild>
        <w:div w:id="219366490">
          <w:marLeft w:val="0"/>
          <w:marRight w:val="0"/>
          <w:marTop w:val="0"/>
          <w:marBottom w:val="0"/>
          <w:divBdr>
            <w:top w:val="none" w:sz="0" w:space="0" w:color="auto"/>
            <w:left w:val="none" w:sz="0" w:space="0" w:color="auto"/>
            <w:bottom w:val="none" w:sz="0" w:space="0" w:color="auto"/>
            <w:right w:val="none" w:sz="0" w:space="0" w:color="auto"/>
          </w:divBdr>
          <w:divsChild>
            <w:div w:id="18356112">
              <w:marLeft w:val="0"/>
              <w:marRight w:val="0"/>
              <w:marTop w:val="0"/>
              <w:marBottom w:val="0"/>
              <w:divBdr>
                <w:top w:val="none" w:sz="0" w:space="0" w:color="auto"/>
                <w:left w:val="none" w:sz="0" w:space="0" w:color="auto"/>
                <w:bottom w:val="none" w:sz="0" w:space="0" w:color="auto"/>
                <w:right w:val="none" w:sz="0" w:space="0" w:color="auto"/>
              </w:divBdr>
              <w:divsChild>
                <w:div w:id="143208631">
                  <w:marLeft w:val="0"/>
                  <w:marRight w:val="0"/>
                  <w:marTop w:val="0"/>
                  <w:marBottom w:val="0"/>
                  <w:divBdr>
                    <w:top w:val="none" w:sz="0" w:space="0" w:color="auto"/>
                    <w:left w:val="none" w:sz="0" w:space="0" w:color="auto"/>
                    <w:bottom w:val="none" w:sz="0" w:space="0" w:color="auto"/>
                    <w:right w:val="none" w:sz="0" w:space="0" w:color="auto"/>
                  </w:divBdr>
                  <w:divsChild>
                    <w:div w:id="80701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0458031">
      <w:bodyDiv w:val="1"/>
      <w:marLeft w:val="0"/>
      <w:marRight w:val="0"/>
      <w:marTop w:val="0"/>
      <w:marBottom w:val="0"/>
      <w:divBdr>
        <w:top w:val="none" w:sz="0" w:space="0" w:color="auto"/>
        <w:left w:val="none" w:sz="0" w:space="0" w:color="auto"/>
        <w:bottom w:val="none" w:sz="0" w:space="0" w:color="auto"/>
        <w:right w:val="none" w:sz="0" w:space="0" w:color="auto"/>
      </w:divBdr>
      <w:divsChild>
        <w:div w:id="1728063790">
          <w:marLeft w:val="0"/>
          <w:marRight w:val="0"/>
          <w:marTop w:val="0"/>
          <w:marBottom w:val="0"/>
          <w:divBdr>
            <w:top w:val="none" w:sz="0" w:space="0" w:color="auto"/>
            <w:left w:val="none" w:sz="0" w:space="0" w:color="auto"/>
            <w:bottom w:val="none" w:sz="0" w:space="0" w:color="auto"/>
            <w:right w:val="none" w:sz="0" w:space="0" w:color="auto"/>
          </w:divBdr>
          <w:divsChild>
            <w:div w:id="1142424332">
              <w:marLeft w:val="0"/>
              <w:marRight w:val="0"/>
              <w:marTop w:val="0"/>
              <w:marBottom w:val="0"/>
              <w:divBdr>
                <w:top w:val="none" w:sz="0" w:space="0" w:color="auto"/>
                <w:left w:val="none" w:sz="0" w:space="0" w:color="auto"/>
                <w:bottom w:val="none" w:sz="0" w:space="0" w:color="auto"/>
                <w:right w:val="none" w:sz="0" w:space="0" w:color="auto"/>
              </w:divBdr>
              <w:divsChild>
                <w:div w:id="1792817251">
                  <w:marLeft w:val="0"/>
                  <w:marRight w:val="0"/>
                  <w:marTop w:val="0"/>
                  <w:marBottom w:val="0"/>
                  <w:divBdr>
                    <w:top w:val="none" w:sz="0" w:space="0" w:color="auto"/>
                    <w:left w:val="none" w:sz="0" w:space="0" w:color="auto"/>
                    <w:bottom w:val="none" w:sz="0" w:space="0" w:color="auto"/>
                    <w:right w:val="none" w:sz="0" w:space="0" w:color="auto"/>
                  </w:divBdr>
                  <w:divsChild>
                    <w:div w:id="71246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1187139">
      <w:bodyDiv w:val="1"/>
      <w:marLeft w:val="0"/>
      <w:marRight w:val="0"/>
      <w:marTop w:val="0"/>
      <w:marBottom w:val="0"/>
      <w:divBdr>
        <w:top w:val="none" w:sz="0" w:space="0" w:color="auto"/>
        <w:left w:val="none" w:sz="0" w:space="0" w:color="auto"/>
        <w:bottom w:val="none" w:sz="0" w:space="0" w:color="auto"/>
        <w:right w:val="none" w:sz="0" w:space="0" w:color="auto"/>
      </w:divBdr>
    </w:div>
    <w:div w:id="1967815321">
      <w:bodyDiv w:val="1"/>
      <w:marLeft w:val="0"/>
      <w:marRight w:val="0"/>
      <w:marTop w:val="0"/>
      <w:marBottom w:val="0"/>
      <w:divBdr>
        <w:top w:val="none" w:sz="0" w:space="0" w:color="auto"/>
        <w:left w:val="none" w:sz="0" w:space="0" w:color="auto"/>
        <w:bottom w:val="none" w:sz="0" w:space="0" w:color="auto"/>
        <w:right w:val="none" w:sz="0" w:space="0" w:color="auto"/>
      </w:divBdr>
    </w:div>
    <w:div w:id="2000890424">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7.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png"/><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www.wallstcom.com/Riedel/WDR_Riedel-NAB2024.jp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www.wallstcom.com/Riedel/240430-Riedel-WDR.doc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9" ma:contentTypeDescription="Create a new document." ma:contentTypeScope="" ma:versionID="95aff8d05b1fa558da7b7dc71c004ae0">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a5f22343e548766d4fdc87db19eb979"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MediaLengthInSeconds xmlns="08b6ed48-a9b2-4d09-8352-9933fe3f4900" xsi:nil="true"/>
    <DateandTime xmlns="08b6ed48-a9b2-4d09-8352-9933fe3f4900" xsi:nil="true"/>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B5EB9AB2-0547-462A-AB57-B90EC14734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A1C243-7E63-4D68-8CD4-33D9B540D100}">
  <ds:schemaRefs>
    <ds:schemaRef ds:uri="http://schemas.microsoft.com/sharepoint/v3/contenttype/forms"/>
  </ds:schemaRefs>
</ds:datastoreItem>
</file>

<file path=customXml/itemProps3.xml><?xml version="1.0" encoding="utf-8"?>
<ds:datastoreItem xmlns:ds="http://schemas.openxmlformats.org/officeDocument/2006/customXml" ds:itemID="{382F9BCB-7696-F746-89F9-AA0A46C4F3DB}">
  <ds:schemaRefs>
    <ds:schemaRef ds:uri="http://schemas.openxmlformats.org/officeDocument/2006/bibliography"/>
  </ds:schemaRefs>
</ds:datastoreItem>
</file>

<file path=customXml/itemProps4.xml><?xml version="1.0" encoding="utf-8"?>
<ds:datastoreItem xmlns:ds="http://schemas.openxmlformats.org/officeDocument/2006/customXml" ds:itemID="{7089361F-2D49-4391-923C-56E816C79D04}">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customXml/itemProps5.xml><?xml version="1.0" encoding="utf-8"?>
<ds:datastoreItem xmlns:ds="http://schemas.openxmlformats.org/officeDocument/2006/customXml" ds:itemID="{61D9A97D-270D-4180-A005-034F3A99301B}">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420</Words>
  <Characters>2652</Characters>
  <Application>Microsoft Office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3066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 Street Communications</dc:creator>
  <cp:keywords/>
  <cp:lastModifiedBy>Telcomedia Info</cp:lastModifiedBy>
  <cp:revision>23</cp:revision>
  <cp:lastPrinted>2015-04-21T16:08:00Z</cp:lastPrinted>
  <dcterms:created xsi:type="dcterms:W3CDTF">2024-05-16T06:11:00Z</dcterms:created>
  <dcterms:modified xsi:type="dcterms:W3CDTF">2024-06-13T07:21:00Z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Kitty Higinbotham</vt:lpwstr>
  </property>
  <property fmtid="{D5CDD505-2E9C-101B-9397-08002B2CF9AE}" pid="3" name="Order">
    <vt:lpwstr>1054500.00000000</vt:lpwstr>
  </property>
  <property fmtid="{D5CDD505-2E9C-101B-9397-08002B2CF9AE}" pid="4" name="_ExtendedDescription">
    <vt:lpwstr/>
  </property>
  <property fmtid="{D5CDD505-2E9C-101B-9397-08002B2CF9AE}" pid="5" name="display_urn:schemas-microsoft-com:office:office#Author">
    <vt:lpwstr>Kitty Higinbotham</vt:lpwstr>
  </property>
  <property fmtid="{D5CDD505-2E9C-101B-9397-08002B2CF9AE}" pid="6" name="ComplianceAssetId">
    <vt:lpwstr/>
  </property>
  <property fmtid="{D5CDD505-2E9C-101B-9397-08002B2CF9AE}" pid="7" name="TriggerFlowInfo">
    <vt:lpwstr/>
  </property>
  <property fmtid="{D5CDD505-2E9C-101B-9397-08002B2CF9AE}" pid="8" name="ContentTypeId">
    <vt:lpwstr>0x0101008BA8B72CC29BE84ABC8192F7CCF053B8</vt:lpwstr>
  </property>
  <property fmtid="{D5CDD505-2E9C-101B-9397-08002B2CF9AE}" pid="9" name="MediaLengthInSeconds">
    <vt:lpwstr/>
  </property>
  <property fmtid="{D5CDD505-2E9C-101B-9397-08002B2CF9AE}" pid="10" name="TaxCatchAll">
    <vt:lpwstr/>
  </property>
  <property fmtid="{D5CDD505-2E9C-101B-9397-08002B2CF9AE}" pid="11" name="lcf76f155ced4ddcb4097134ff3c332f">
    <vt:lpwstr/>
  </property>
  <property fmtid="{D5CDD505-2E9C-101B-9397-08002B2CF9AE}" pid="12" name="MediaServiceImageTags">
    <vt:lpwstr/>
  </property>
</Properties>
</file>