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694EA9" w14:textId="77777777" w:rsidR="005A4049" w:rsidRDefault="002C433E" w:rsidP="002B1186">
      <w:pPr>
        <w:rPr>
          <w:rFonts w:ascii="Calibri" w:hAnsi="Calibri" w:cs="Consolas"/>
          <w:color w:val="000000"/>
          <w:sz w:val="27"/>
          <w:szCs w:val="27"/>
        </w:rPr>
      </w:pPr>
      <w:r>
        <w:rPr>
          <w:rFonts w:ascii="Calibri" w:hAnsi="Calibri" w:cs="Consolas"/>
          <w:noProof/>
          <w:color w:val="000000"/>
          <w:sz w:val="27"/>
          <w:szCs w:val="27"/>
          <w:lang w:val="de-DE" w:eastAsia="de-DE"/>
        </w:rPr>
        <w:drawing>
          <wp:inline distT="0" distB="0" distL="0" distR="0" wp14:anchorId="37DA4A93" wp14:editId="4C6BB05C">
            <wp:extent cx="194310" cy="194310"/>
            <wp:effectExtent l="0" t="0" r="8890" b="8890"/>
            <wp:docPr id="11" name="Picture 1" descr="cid:A4BE27EC-A98F-4260-A898-6FA4583333D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lang w:val="de-DE" w:eastAsia="de-DE"/>
        </w:rPr>
        <w:drawing>
          <wp:inline distT="0" distB="0" distL="0" distR="0" wp14:anchorId="5A5993C9" wp14:editId="3987621B">
            <wp:extent cx="194310" cy="194310"/>
            <wp:effectExtent l="0" t="0" r="8890" b="8890"/>
            <wp:docPr id="10" name="Picture 2" descr="cid:D319F855-7CAA-45CC-B286-0F33BD93480C">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D319F855-7CAA-45CC-B286-0F33BD93480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lang w:val="de-DE" w:eastAsia="de-DE"/>
        </w:rPr>
        <w:drawing>
          <wp:inline distT="0" distB="0" distL="0" distR="0" wp14:anchorId="19CB88B7" wp14:editId="3048A554">
            <wp:extent cx="243205" cy="194310"/>
            <wp:effectExtent l="0" t="0" r="10795" b="8890"/>
            <wp:docPr id="9" name="Picture 3" descr="cid:21400107-5198-44A4-8380-39CFBA036299">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205" cy="194310"/>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lang w:val="de-DE" w:eastAsia="de-DE"/>
        </w:rPr>
        <w:drawing>
          <wp:inline distT="0" distB="0" distL="0" distR="0" wp14:anchorId="6DFB60FA" wp14:editId="5FC45260">
            <wp:extent cx="194310" cy="194310"/>
            <wp:effectExtent l="0" t="0" r="8890" b="8890"/>
            <wp:docPr id="4" name="Picture 4" descr="cid:BF9E6F54-AD0A-4522-8765-78FCF38E0C72">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lang w:val="de-DE" w:eastAsia="de-DE"/>
        </w:rPr>
        <w:drawing>
          <wp:inline distT="0" distB="0" distL="0" distR="0" wp14:anchorId="09991AF3" wp14:editId="51AB893C">
            <wp:extent cx="292100" cy="194310"/>
            <wp:effectExtent l="0" t="0" r="12700" b="8890"/>
            <wp:docPr id="5" name="Picture 5" descr="cid:E61FE41F-A405-4275-AAF5-779DF0D632A3">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2100" cy="194310"/>
                    </a:xfrm>
                    <a:prstGeom prst="rect">
                      <a:avLst/>
                    </a:prstGeom>
                    <a:noFill/>
                    <a:ln>
                      <a:noFill/>
                    </a:ln>
                  </pic:spPr>
                </pic:pic>
              </a:graphicData>
            </a:graphic>
          </wp:inline>
        </w:drawing>
      </w:r>
      <w:r w:rsidR="005A4049" w:rsidRPr="00C82291">
        <w:rPr>
          <w:rFonts w:ascii="Calibri" w:hAnsi="Calibri" w:cs="Consolas"/>
          <w:color w:val="000000"/>
          <w:sz w:val="27"/>
          <w:szCs w:val="27"/>
        </w:rPr>
        <w:tab/>
        <w:t xml:space="preserve"> </w:t>
      </w:r>
      <w:r>
        <w:rPr>
          <w:rFonts w:ascii="Calibri" w:hAnsi="Calibri" w:cs="Consolas"/>
          <w:noProof/>
          <w:color w:val="000000"/>
          <w:sz w:val="27"/>
          <w:szCs w:val="27"/>
          <w:lang w:val="de-DE" w:eastAsia="de-DE"/>
        </w:rPr>
        <w:drawing>
          <wp:inline distT="0" distB="0" distL="0" distR="0" wp14:anchorId="3CBC9C09" wp14:editId="2ABAEBEC">
            <wp:extent cx="194310" cy="194310"/>
            <wp:effectExtent l="0" t="0" r="8890" b="8890"/>
            <wp:docPr id="6" name="Picture 6" descr="cid:5E15EB87-5F8C-4126-83BA-3B6AE9A0931B">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C82291">
        <w:rPr>
          <w:rFonts w:ascii="Calibri" w:hAnsi="Calibri" w:cs="Consolas"/>
          <w:color w:val="000000"/>
          <w:sz w:val="27"/>
          <w:szCs w:val="27"/>
        </w:rPr>
        <w:t xml:space="preserve"> </w:t>
      </w:r>
      <w:r w:rsidR="005A4049" w:rsidRPr="00C82291">
        <w:rPr>
          <w:rFonts w:ascii="Calibri" w:hAnsi="Calibri" w:cs="Consolas"/>
          <w:color w:val="000000"/>
          <w:sz w:val="27"/>
          <w:szCs w:val="27"/>
        </w:rPr>
        <w:tab/>
      </w:r>
      <w:r>
        <w:rPr>
          <w:rFonts w:ascii="Calibri" w:hAnsi="Calibri" w:cs="Consolas"/>
          <w:noProof/>
          <w:color w:val="000000"/>
          <w:sz w:val="27"/>
          <w:szCs w:val="27"/>
          <w:lang w:val="de-DE" w:eastAsia="de-DE"/>
        </w:rPr>
        <w:drawing>
          <wp:inline distT="0" distB="0" distL="0" distR="0" wp14:anchorId="5FF990BA" wp14:editId="0432212A">
            <wp:extent cx="194310" cy="194310"/>
            <wp:effectExtent l="0" t="0" r="8890" b="8890"/>
            <wp:docPr id="7" name="Picture 7" descr="cid:6E588F20-746B-480A-9E69-833ED9BE4334">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Pr>
          <w:rFonts w:ascii="Calibri" w:hAnsi="Calibri" w:cs="Consolas"/>
          <w:color w:val="000000"/>
          <w:sz w:val="27"/>
          <w:szCs w:val="27"/>
        </w:rPr>
        <w:tab/>
      </w:r>
      <w:r>
        <w:rPr>
          <w:rFonts w:ascii="Calibri" w:hAnsi="Calibri" w:cs="Consolas"/>
          <w:noProof/>
          <w:color w:val="000000"/>
          <w:sz w:val="27"/>
          <w:szCs w:val="27"/>
          <w:lang w:val="de-DE" w:eastAsia="de-DE"/>
        </w:rPr>
        <w:drawing>
          <wp:inline distT="0" distB="0" distL="0" distR="0" wp14:anchorId="122F09D3" wp14:editId="319894A8">
            <wp:extent cx="194310" cy="194310"/>
            <wp:effectExtent l="0" t="0" r="8890" b="8890"/>
            <wp:docPr id="8" name="Grafik 18" descr="Icons web 25px9">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p>
    <w:p w14:paraId="19FB8170" w14:textId="77777777" w:rsidR="008A0DC0" w:rsidRDefault="008A0DC0" w:rsidP="002B1186">
      <w:pPr>
        <w:rPr>
          <w:rFonts w:ascii="Calibri" w:hAnsi="Calibri" w:cs="Consolas"/>
          <w:color w:val="000000"/>
          <w:sz w:val="27"/>
          <w:szCs w:val="27"/>
        </w:rPr>
      </w:pPr>
    </w:p>
    <w:p w14:paraId="60A16992" w14:textId="77777777" w:rsidR="008A0DC0" w:rsidRPr="008A0DC0" w:rsidRDefault="008A0DC0" w:rsidP="008A0DC0">
      <w:pPr>
        <w:jc w:val="right"/>
        <w:rPr>
          <w:rFonts w:ascii="Arial" w:hAnsi="Arial" w:cs="Arial"/>
          <w:b/>
          <w:i/>
          <w:szCs w:val="22"/>
        </w:rPr>
      </w:pPr>
      <w:r w:rsidRPr="008A0DC0">
        <w:rPr>
          <w:rFonts w:ascii="Arial" w:hAnsi="Arial" w:cs="Arial"/>
          <w:b/>
          <w:i/>
          <w:szCs w:val="22"/>
        </w:rPr>
        <w:t xml:space="preserve">Visit </w:t>
      </w:r>
      <w:r>
        <w:rPr>
          <w:rFonts w:ascii="Arial" w:hAnsi="Arial" w:cs="Arial"/>
          <w:b/>
          <w:i/>
          <w:szCs w:val="22"/>
        </w:rPr>
        <w:t xml:space="preserve">Riedel </w:t>
      </w:r>
      <w:r w:rsidRPr="008A0DC0">
        <w:rPr>
          <w:rFonts w:ascii="Arial" w:hAnsi="Arial" w:cs="Arial"/>
          <w:b/>
          <w:i/>
          <w:szCs w:val="22"/>
        </w:rPr>
        <w:t>at the 2017 NAB Show, Booth C</w:t>
      </w:r>
      <w:r>
        <w:rPr>
          <w:rFonts w:ascii="Arial" w:hAnsi="Arial" w:cs="Arial"/>
          <w:b/>
          <w:i/>
          <w:szCs w:val="22"/>
        </w:rPr>
        <w:t>4337</w:t>
      </w:r>
    </w:p>
    <w:p w14:paraId="2B5BF59C" w14:textId="77777777" w:rsidR="008A0DC0" w:rsidRPr="00C82291" w:rsidRDefault="008A0DC0" w:rsidP="002B1186"/>
    <w:p w14:paraId="01EA26E9" w14:textId="77777777" w:rsidR="005A4049" w:rsidRPr="00C82291" w:rsidRDefault="005A4049" w:rsidP="002B1186"/>
    <w:tbl>
      <w:tblPr>
        <w:tblW w:w="8730" w:type="dxa"/>
        <w:tblInd w:w="108" w:type="dxa"/>
        <w:tblLayout w:type="fixed"/>
        <w:tblLook w:val="0000" w:firstRow="0" w:lastRow="0" w:firstColumn="0" w:lastColumn="0" w:noHBand="0" w:noVBand="0"/>
      </w:tblPr>
      <w:tblGrid>
        <w:gridCol w:w="4500"/>
        <w:gridCol w:w="4230"/>
      </w:tblGrid>
      <w:tr w:rsidR="005A4049" w:rsidRPr="00C82291" w14:paraId="0D882FB7" w14:textId="77777777">
        <w:trPr>
          <w:trHeight w:val="1152"/>
        </w:trPr>
        <w:tc>
          <w:tcPr>
            <w:tcW w:w="4500" w:type="dxa"/>
          </w:tcPr>
          <w:p w14:paraId="0EE365D4" w14:textId="77777777" w:rsidR="005A4049" w:rsidRPr="00C82291" w:rsidRDefault="005A4049" w:rsidP="002B1186">
            <w:pPr>
              <w:ind w:left="-108"/>
              <w:rPr>
                <w:rFonts w:ascii="Arial" w:hAnsi="Arial" w:cs="Arial"/>
                <w:b/>
                <w:sz w:val="20"/>
                <w:szCs w:val="20"/>
              </w:rPr>
            </w:pPr>
            <w:r w:rsidRPr="00C82291">
              <w:rPr>
                <w:rFonts w:ascii="Arial" w:hAnsi="Arial" w:cs="Arial"/>
                <w:b/>
                <w:sz w:val="20"/>
                <w:szCs w:val="20"/>
              </w:rPr>
              <w:t>Agency Contact:</w:t>
            </w:r>
          </w:p>
          <w:p w14:paraId="44C63DCD" w14:textId="77777777" w:rsidR="005A4049" w:rsidRDefault="005A4049" w:rsidP="002B1186">
            <w:pPr>
              <w:ind w:hanging="108"/>
              <w:rPr>
                <w:rFonts w:ascii="Arial" w:hAnsi="Arial" w:cs="Arial"/>
                <w:sz w:val="20"/>
                <w:szCs w:val="20"/>
              </w:rPr>
            </w:pPr>
            <w:r>
              <w:rPr>
                <w:rFonts w:ascii="Arial" w:hAnsi="Arial" w:cs="Arial"/>
                <w:sz w:val="20"/>
                <w:szCs w:val="20"/>
              </w:rPr>
              <w:t>Gretar</w:t>
            </w:r>
            <w:r w:rsidR="00A7687A">
              <w:rPr>
                <w:rFonts w:ascii="Arial" w:hAnsi="Arial" w:cs="Arial"/>
                <w:sz w:val="20"/>
                <w:szCs w:val="20"/>
              </w:rPr>
              <w:t xml:space="preserve"> Theodorsson</w:t>
            </w:r>
          </w:p>
          <w:p w14:paraId="043DAC68" w14:textId="77777777" w:rsidR="005A4049" w:rsidRPr="00C82291" w:rsidRDefault="005A4049" w:rsidP="002B1186">
            <w:pPr>
              <w:ind w:hanging="108"/>
              <w:rPr>
                <w:rFonts w:ascii="Arial" w:hAnsi="Arial" w:cs="Arial"/>
                <w:sz w:val="20"/>
                <w:szCs w:val="20"/>
              </w:rPr>
            </w:pPr>
            <w:r w:rsidRPr="00C82291">
              <w:rPr>
                <w:rFonts w:ascii="Arial" w:hAnsi="Arial" w:cs="Arial"/>
                <w:sz w:val="20"/>
                <w:szCs w:val="20"/>
              </w:rPr>
              <w:t>Wall Street Communications</w:t>
            </w:r>
          </w:p>
          <w:p w14:paraId="4D0BB778" w14:textId="77777777" w:rsidR="005A4049" w:rsidRPr="00FA7CBD" w:rsidRDefault="005A4049" w:rsidP="002B1186">
            <w:pPr>
              <w:ind w:hanging="108"/>
              <w:rPr>
                <w:rFonts w:ascii="Arial" w:hAnsi="Arial" w:cs="Arial"/>
                <w:sz w:val="20"/>
                <w:szCs w:val="20"/>
              </w:rPr>
            </w:pPr>
            <w:r>
              <w:rPr>
                <w:rFonts w:ascii="Arial" w:hAnsi="Arial" w:cs="Arial"/>
                <w:sz w:val="20"/>
                <w:szCs w:val="20"/>
              </w:rPr>
              <w:t>Tel: +</w:t>
            </w:r>
            <w:r w:rsidR="00A7687A">
              <w:rPr>
                <w:rFonts w:ascii="Arial" w:hAnsi="Arial" w:cs="Arial"/>
                <w:sz w:val="20"/>
                <w:szCs w:val="20"/>
              </w:rPr>
              <w:t>354 8620545</w:t>
            </w:r>
          </w:p>
          <w:p w14:paraId="558A5E72" w14:textId="77777777" w:rsidR="005A4049" w:rsidRPr="00FA7CBD" w:rsidRDefault="005A4049" w:rsidP="002B1186">
            <w:pPr>
              <w:ind w:hanging="108"/>
              <w:rPr>
                <w:rFonts w:ascii="Arial" w:hAnsi="Arial" w:cs="Arial"/>
                <w:b/>
                <w:sz w:val="20"/>
                <w:szCs w:val="20"/>
              </w:rPr>
            </w:pPr>
            <w:r>
              <w:rPr>
                <w:rFonts w:ascii="Arial" w:hAnsi="Arial" w:cs="Arial"/>
                <w:sz w:val="20"/>
                <w:szCs w:val="20"/>
              </w:rPr>
              <w:t>Email: gretar</w:t>
            </w:r>
            <w:r w:rsidRPr="00FA7CBD">
              <w:rPr>
                <w:rFonts w:ascii="Arial" w:hAnsi="Arial" w:cs="Arial"/>
                <w:sz w:val="20"/>
                <w:szCs w:val="20"/>
              </w:rPr>
              <w:t>@wallstcom.com</w:t>
            </w:r>
          </w:p>
        </w:tc>
        <w:tc>
          <w:tcPr>
            <w:tcW w:w="4230" w:type="dxa"/>
          </w:tcPr>
          <w:p w14:paraId="38560BD0" w14:textId="77777777" w:rsidR="005A4049" w:rsidRPr="00C82291" w:rsidRDefault="005A4049" w:rsidP="002B1186">
            <w:pPr>
              <w:pStyle w:val="Fuzeile"/>
              <w:tabs>
                <w:tab w:val="left" w:pos="720"/>
              </w:tabs>
              <w:rPr>
                <w:rFonts w:ascii="Arial" w:hAnsi="Arial" w:cs="Arial"/>
                <w:b/>
                <w:sz w:val="20"/>
                <w:szCs w:val="20"/>
              </w:rPr>
            </w:pPr>
            <w:r w:rsidRPr="00C82291">
              <w:rPr>
                <w:rFonts w:ascii="Arial" w:hAnsi="Arial" w:cs="Arial"/>
                <w:b/>
                <w:sz w:val="20"/>
                <w:szCs w:val="20"/>
              </w:rPr>
              <w:t>Riedel Communications Contact:</w:t>
            </w:r>
          </w:p>
          <w:p w14:paraId="58100094" w14:textId="77777777" w:rsidR="005A4049" w:rsidRPr="00C82291" w:rsidRDefault="005A4049" w:rsidP="002B1186">
            <w:pPr>
              <w:rPr>
                <w:rFonts w:ascii="Arial" w:hAnsi="Arial"/>
                <w:sz w:val="20"/>
                <w:szCs w:val="20"/>
              </w:rPr>
            </w:pPr>
            <w:r w:rsidRPr="00C82291">
              <w:rPr>
                <w:rFonts w:ascii="Arial" w:hAnsi="Arial"/>
                <w:sz w:val="20"/>
                <w:szCs w:val="20"/>
              </w:rPr>
              <w:t>Serkan Güner</w:t>
            </w:r>
          </w:p>
          <w:p w14:paraId="78F31BAF" w14:textId="77777777" w:rsidR="005A4049" w:rsidRPr="00C82291" w:rsidRDefault="005A4049" w:rsidP="002B1186">
            <w:pPr>
              <w:rPr>
                <w:rFonts w:ascii="Arial" w:hAnsi="Arial"/>
                <w:sz w:val="20"/>
                <w:szCs w:val="20"/>
              </w:rPr>
            </w:pPr>
            <w:r w:rsidRPr="00C82291">
              <w:rPr>
                <w:rFonts w:ascii="Arial" w:hAnsi="Arial"/>
                <w:sz w:val="20"/>
                <w:szCs w:val="20"/>
              </w:rPr>
              <w:t>Marketing and Communications</w:t>
            </w:r>
          </w:p>
          <w:p w14:paraId="2179F453" w14:textId="77777777" w:rsidR="005A4049" w:rsidRPr="00C82291" w:rsidRDefault="005A4049" w:rsidP="002B1186">
            <w:pPr>
              <w:rPr>
                <w:rFonts w:ascii="Arial" w:hAnsi="Arial"/>
                <w:sz w:val="20"/>
                <w:szCs w:val="20"/>
              </w:rPr>
            </w:pPr>
            <w:r w:rsidRPr="00C82291">
              <w:rPr>
                <w:rFonts w:ascii="Arial" w:hAnsi="Arial" w:cs="Arial"/>
                <w:sz w:val="20"/>
                <w:szCs w:val="20"/>
              </w:rPr>
              <w:t>Tel: +</w:t>
            </w:r>
            <w:r w:rsidRPr="00C82291">
              <w:rPr>
                <w:sz w:val="20"/>
                <w:szCs w:val="20"/>
              </w:rPr>
              <w:t xml:space="preserve"> </w:t>
            </w:r>
            <w:r w:rsidRPr="00C82291">
              <w:rPr>
                <w:rFonts w:ascii="Arial" w:hAnsi="Arial"/>
                <w:sz w:val="20"/>
                <w:szCs w:val="20"/>
              </w:rPr>
              <w:t>49 (0) 174 33</w:t>
            </w:r>
            <w:r>
              <w:rPr>
                <w:rFonts w:ascii="Arial" w:hAnsi="Arial"/>
                <w:sz w:val="20"/>
                <w:szCs w:val="20"/>
              </w:rPr>
              <w:t xml:space="preserve"> </w:t>
            </w:r>
            <w:r w:rsidRPr="00C82291">
              <w:rPr>
                <w:rFonts w:ascii="Arial" w:hAnsi="Arial"/>
                <w:sz w:val="20"/>
                <w:szCs w:val="20"/>
              </w:rPr>
              <w:t>92</w:t>
            </w:r>
            <w:r>
              <w:rPr>
                <w:rFonts w:ascii="Arial" w:hAnsi="Arial"/>
                <w:sz w:val="20"/>
                <w:szCs w:val="20"/>
              </w:rPr>
              <w:t xml:space="preserve"> </w:t>
            </w:r>
            <w:r w:rsidRPr="00C82291">
              <w:rPr>
                <w:rFonts w:ascii="Arial" w:hAnsi="Arial"/>
                <w:sz w:val="20"/>
                <w:szCs w:val="20"/>
              </w:rPr>
              <w:t>448</w:t>
            </w:r>
          </w:p>
          <w:p w14:paraId="5E9ECF6B" w14:textId="77777777" w:rsidR="005A4049" w:rsidRPr="00C82291" w:rsidRDefault="005A4049" w:rsidP="002B1186">
            <w:pPr>
              <w:rPr>
                <w:rFonts w:ascii="Arial" w:hAnsi="Arial" w:cs="Arial"/>
                <w:b/>
                <w:sz w:val="20"/>
                <w:szCs w:val="20"/>
              </w:rPr>
            </w:pPr>
            <w:r w:rsidRPr="00C82291">
              <w:rPr>
                <w:rFonts w:ascii="Arial" w:hAnsi="Arial" w:cs="Arial"/>
                <w:sz w:val="20"/>
                <w:szCs w:val="20"/>
              </w:rPr>
              <w:t xml:space="preserve">Email: </w:t>
            </w:r>
            <w:r w:rsidRPr="00C82291">
              <w:rPr>
                <w:rFonts w:ascii="Arial" w:hAnsi="Arial"/>
                <w:sz w:val="20"/>
                <w:szCs w:val="20"/>
              </w:rPr>
              <w:t>press@riedel.net</w:t>
            </w:r>
          </w:p>
        </w:tc>
      </w:tr>
    </w:tbl>
    <w:p w14:paraId="3C9B2BEA" w14:textId="77777777" w:rsidR="005A4049" w:rsidRDefault="005A4049" w:rsidP="002B1186">
      <w:pPr>
        <w:rPr>
          <w:rFonts w:ascii="Arial" w:hAnsi="Arial" w:cs="Arial"/>
          <w:b/>
          <w:sz w:val="20"/>
          <w:szCs w:val="20"/>
        </w:rPr>
      </w:pPr>
    </w:p>
    <w:p w14:paraId="27F07ED6" w14:textId="341C9121" w:rsidR="00B125C2" w:rsidRDefault="00B125C2" w:rsidP="002B1186">
      <w:pPr>
        <w:rPr>
          <w:rFonts w:ascii="Arial" w:hAnsi="Arial" w:cs="Arial"/>
          <w:sz w:val="20"/>
          <w:szCs w:val="20"/>
        </w:rPr>
      </w:pPr>
      <w:bookmarkStart w:id="0" w:name="_GoBack"/>
      <w:bookmarkEnd w:id="0"/>
      <w:del w:id="1" w:author="Serkan Güner" w:date="2017-04-22T23:19:00Z">
        <w:r w:rsidDel="00094685">
          <w:rPr>
            <w:rFonts w:ascii="Arial" w:hAnsi="Arial" w:cs="Arial"/>
            <w:b/>
            <w:sz w:val="20"/>
            <w:szCs w:val="20"/>
          </w:rPr>
          <w:delText>tos</w:delText>
        </w:r>
        <w:r w:rsidR="005A4049" w:rsidRPr="00C82291" w:rsidDel="00094685">
          <w:rPr>
            <w:rFonts w:ascii="Arial" w:hAnsi="Arial" w:cs="Arial"/>
            <w:b/>
            <w:sz w:val="20"/>
            <w:szCs w:val="20"/>
          </w:rPr>
          <w:delText>:</w:delText>
        </w:r>
      </w:del>
      <w:r w:rsidR="005A4049" w:rsidRPr="00C82291">
        <w:rPr>
          <w:rFonts w:ascii="Arial" w:hAnsi="Arial" w:cs="Arial"/>
          <w:b/>
          <w:sz w:val="20"/>
          <w:szCs w:val="20"/>
        </w:rPr>
        <w:t xml:space="preserve"> </w:t>
      </w:r>
    </w:p>
    <w:p w14:paraId="0AEE2F54" w14:textId="67F31DFD" w:rsidR="005A4049" w:rsidRPr="00017257" w:rsidRDefault="00B125C2" w:rsidP="00017257">
      <w:pPr>
        <w:pStyle w:val="Blocktext"/>
        <w:tabs>
          <w:tab w:val="left" w:pos="180"/>
        </w:tabs>
        <w:ind w:left="0" w:right="0"/>
        <w:jc w:val="left"/>
        <w:rPr>
          <w:rFonts w:ascii="Arial" w:hAnsi="Arial" w:cs="Arial"/>
          <w:color w:val="000000"/>
          <w:sz w:val="32"/>
          <w:szCs w:val="32"/>
          <w:lang w:val="en-GB"/>
        </w:rPr>
      </w:pPr>
      <w:r w:rsidRPr="00B125C2">
        <w:rPr>
          <w:rFonts w:ascii="Arial" w:hAnsi="Arial" w:cs="Arial"/>
          <w:sz w:val="20"/>
          <w:szCs w:val="20"/>
        </w:rPr>
        <w:t>Description of Photos</w:t>
      </w:r>
      <w:r w:rsidR="005A4049" w:rsidRPr="00C82291">
        <w:rPr>
          <w:rFonts w:ascii="Arial" w:hAnsi="Arial" w:cs="Arial"/>
          <w:sz w:val="20"/>
          <w:szCs w:val="20"/>
        </w:rPr>
        <w:t xml:space="preserve">: </w:t>
      </w:r>
      <w:r w:rsidR="00017257">
        <w:rPr>
          <w:rFonts w:ascii="Arial" w:hAnsi="Arial" w:cs="Arial"/>
          <w:b w:val="0"/>
          <w:color w:val="000000"/>
          <w:sz w:val="20"/>
          <w:szCs w:val="20"/>
          <w:lang w:val="en-GB"/>
        </w:rPr>
        <w:t>Riedel’</w:t>
      </w:r>
      <w:r w:rsidR="003D2452">
        <w:rPr>
          <w:rFonts w:ascii="Arial" w:hAnsi="Arial" w:cs="Arial"/>
          <w:b w:val="0"/>
          <w:color w:val="000000"/>
          <w:sz w:val="20"/>
          <w:szCs w:val="20"/>
          <w:lang w:val="en-GB"/>
        </w:rPr>
        <w:t xml:space="preserve">s </w:t>
      </w:r>
      <w:r w:rsidR="003D2452" w:rsidRPr="003D2452">
        <w:rPr>
          <w:rFonts w:ascii="Arial" w:hAnsi="Arial" w:cs="Arial"/>
          <w:b w:val="0"/>
          <w:color w:val="000000"/>
          <w:sz w:val="20"/>
          <w:szCs w:val="20"/>
          <w:lang w:val="en-GB"/>
        </w:rPr>
        <w:t xml:space="preserve">MultiViewer App </w:t>
      </w:r>
      <w:r w:rsidR="00AF2472">
        <w:rPr>
          <w:rFonts w:ascii="Arial" w:hAnsi="Arial" w:cs="Arial"/>
          <w:b w:val="0"/>
          <w:color w:val="000000"/>
          <w:sz w:val="20"/>
          <w:szCs w:val="20"/>
          <w:lang w:val="en-GB"/>
        </w:rPr>
        <w:t>a</w:t>
      </w:r>
      <w:r w:rsidR="00AF2472" w:rsidRPr="003D2452">
        <w:rPr>
          <w:rFonts w:ascii="Arial" w:hAnsi="Arial" w:cs="Arial"/>
          <w:b w:val="0"/>
          <w:color w:val="000000"/>
          <w:sz w:val="20"/>
          <w:szCs w:val="20"/>
          <w:lang w:val="en-GB"/>
        </w:rPr>
        <w:t xml:space="preserve">dds </w:t>
      </w:r>
      <w:r w:rsidR="00AF2472">
        <w:rPr>
          <w:rFonts w:ascii="Arial" w:hAnsi="Arial" w:cs="Arial"/>
          <w:b w:val="0"/>
          <w:color w:val="000000"/>
          <w:sz w:val="20"/>
          <w:szCs w:val="20"/>
          <w:lang w:val="en-GB"/>
        </w:rPr>
        <w:t>decentralized</w:t>
      </w:r>
      <w:r w:rsidR="003D2452" w:rsidRPr="003D2452">
        <w:rPr>
          <w:rFonts w:ascii="Arial" w:hAnsi="Arial" w:cs="Arial"/>
          <w:b w:val="0"/>
          <w:color w:val="000000"/>
          <w:sz w:val="20"/>
          <w:szCs w:val="20"/>
          <w:lang w:val="en-GB"/>
        </w:rPr>
        <w:t xml:space="preserve"> </w:t>
      </w:r>
      <w:r w:rsidR="00AF2472">
        <w:rPr>
          <w:rFonts w:ascii="Arial" w:hAnsi="Arial" w:cs="Arial"/>
          <w:b w:val="0"/>
          <w:color w:val="000000"/>
          <w:sz w:val="20"/>
          <w:szCs w:val="20"/>
          <w:lang w:val="en-GB"/>
        </w:rPr>
        <w:t>m</w:t>
      </w:r>
      <w:r w:rsidR="00AF2472" w:rsidRPr="003D2452">
        <w:rPr>
          <w:rFonts w:ascii="Arial" w:hAnsi="Arial" w:cs="Arial"/>
          <w:b w:val="0"/>
          <w:color w:val="000000"/>
          <w:sz w:val="20"/>
          <w:szCs w:val="20"/>
          <w:lang w:val="en-GB"/>
        </w:rPr>
        <w:t>ultiviewin</w:t>
      </w:r>
      <w:r w:rsidR="00AF2472">
        <w:rPr>
          <w:rFonts w:ascii="Arial" w:hAnsi="Arial" w:cs="Arial"/>
          <w:b w:val="0"/>
          <w:color w:val="000000"/>
          <w:sz w:val="20"/>
          <w:szCs w:val="20"/>
          <w:lang w:val="en-GB"/>
        </w:rPr>
        <w:t>g c</w:t>
      </w:r>
      <w:r w:rsidR="00AF2472" w:rsidRPr="003D2452">
        <w:rPr>
          <w:rFonts w:ascii="Arial" w:hAnsi="Arial" w:cs="Arial"/>
          <w:b w:val="0"/>
          <w:color w:val="000000"/>
          <w:sz w:val="20"/>
          <w:szCs w:val="20"/>
          <w:lang w:val="en-GB"/>
        </w:rPr>
        <w:t xml:space="preserve">apabilities </w:t>
      </w:r>
      <w:r w:rsidR="003D2452" w:rsidRPr="003D2452">
        <w:rPr>
          <w:rFonts w:ascii="Arial" w:hAnsi="Arial" w:cs="Arial"/>
          <w:b w:val="0"/>
          <w:color w:val="000000"/>
          <w:sz w:val="20"/>
          <w:szCs w:val="20"/>
          <w:lang w:val="en-GB"/>
        </w:rPr>
        <w:t xml:space="preserve">to MediorNet </w:t>
      </w:r>
      <w:r w:rsidR="00AF2472">
        <w:rPr>
          <w:rFonts w:ascii="Arial" w:hAnsi="Arial" w:cs="Arial"/>
          <w:b w:val="0"/>
          <w:color w:val="000000"/>
          <w:sz w:val="20"/>
          <w:szCs w:val="20"/>
          <w:lang w:val="en-GB"/>
        </w:rPr>
        <w:t>e</w:t>
      </w:r>
      <w:r w:rsidR="00AF2472" w:rsidRPr="003D2452">
        <w:rPr>
          <w:rFonts w:ascii="Arial" w:hAnsi="Arial" w:cs="Arial"/>
          <w:b w:val="0"/>
          <w:color w:val="000000"/>
          <w:sz w:val="20"/>
          <w:szCs w:val="20"/>
          <w:lang w:val="en-GB"/>
        </w:rPr>
        <w:t>cosystem</w:t>
      </w:r>
      <w:r w:rsidR="00AF2472">
        <w:rPr>
          <w:rFonts w:ascii="Arial" w:hAnsi="Arial" w:cs="Arial"/>
          <w:b w:val="0"/>
          <w:color w:val="000000"/>
          <w:sz w:val="20"/>
          <w:szCs w:val="20"/>
          <w:lang w:val="en-GB"/>
        </w:rPr>
        <w:t>.</w:t>
      </w:r>
    </w:p>
    <w:p w14:paraId="6E9A6707" w14:textId="77777777" w:rsidR="003D6570" w:rsidRDefault="003D6570" w:rsidP="00E5298C">
      <w:pPr>
        <w:pStyle w:val="Blocktext"/>
        <w:tabs>
          <w:tab w:val="left" w:pos="180"/>
        </w:tabs>
        <w:ind w:left="0" w:right="0"/>
        <w:jc w:val="left"/>
        <w:rPr>
          <w:rFonts w:ascii="Arial" w:hAnsi="Arial" w:cs="Arial"/>
          <w:color w:val="000000"/>
          <w:sz w:val="32"/>
          <w:szCs w:val="32"/>
          <w:lang w:val="en-GB"/>
        </w:rPr>
      </w:pPr>
    </w:p>
    <w:p w14:paraId="346F7C9E" w14:textId="0ACF5C0D" w:rsidR="003D6570" w:rsidRPr="003D6570" w:rsidRDefault="008A0DC0" w:rsidP="003D6570">
      <w:pPr>
        <w:pStyle w:val="Blocktext"/>
        <w:tabs>
          <w:tab w:val="left" w:pos="180"/>
        </w:tabs>
        <w:ind w:left="0" w:right="0"/>
        <w:rPr>
          <w:rFonts w:ascii="Arial" w:hAnsi="Arial" w:cs="Arial"/>
          <w:color w:val="000000"/>
          <w:sz w:val="32"/>
          <w:szCs w:val="32"/>
          <w:lang w:val="en-GB"/>
        </w:rPr>
      </w:pPr>
      <w:r>
        <w:rPr>
          <w:rFonts w:ascii="Arial" w:hAnsi="Arial" w:cs="Arial"/>
          <w:color w:val="000000"/>
          <w:sz w:val="32"/>
          <w:szCs w:val="32"/>
          <w:lang w:val="en-GB"/>
        </w:rPr>
        <w:t xml:space="preserve">Riedel </w:t>
      </w:r>
      <w:r w:rsidR="000356D6">
        <w:rPr>
          <w:rFonts w:ascii="Arial" w:hAnsi="Arial" w:cs="Arial"/>
          <w:color w:val="000000"/>
          <w:sz w:val="32"/>
          <w:szCs w:val="32"/>
          <w:lang w:val="en-GB"/>
        </w:rPr>
        <w:t>MediorNet MultiViewer</w:t>
      </w:r>
      <w:r w:rsidR="00535306">
        <w:rPr>
          <w:rFonts w:ascii="Arial" w:hAnsi="Arial" w:cs="Arial"/>
          <w:color w:val="000000"/>
          <w:sz w:val="32"/>
          <w:szCs w:val="32"/>
          <w:lang w:val="en-GB"/>
        </w:rPr>
        <w:t xml:space="preserve"> App</w:t>
      </w:r>
      <w:r w:rsidR="000356D6">
        <w:rPr>
          <w:rFonts w:ascii="Arial" w:hAnsi="Arial" w:cs="Arial"/>
          <w:color w:val="000000"/>
          <w:sz w:val="32"/>
          <w:szCs w:val="32"/>
          <w:lang w:val="en-GB"/>
        </w:rPr>
        <w:t xml:space="preserve"> Adds D</w:t>
      </w:r>
      <w:r w:rsidR="00A950EE">
        <w:rPr>
          <w:rFonts w:ascii="Arial" w:hAnsi="Arial" w:cs="Arial"/>
          <w:color w:val="000000"/>
          <w:sz w:val="32"/>
          <w:szCs w:val="32"/>
          <w:lang w:val="en-GB"/>
        </w:rPr>
        <w:t>e</w:t>
      </w:r>
      <w:r w:rsidR="00AF2472">
        <w:rPr>
          <w:rFonts w:ascii="Arial" w:hAnsi="Arial" w:cs="Arial"/>
          <w:color w:val="000000"/>
          <w:sz w:val="32"/>
          <w:szCs w:val="32"/>
          <w:lang w:val="en-GB"/>
        </w:rPr>
        <w:t>c</w:t>
      </w:r>
      <w:r w:rsidR="00A950EE">
        <w:rPr>
          <w:rFonts w:ascii="Arial" w:hAnsi="Arial" w:cs="Arial"/>
          <w:color w:val="000000"/>
          <w:sz w:val="32"/>
          <w:szCs w:val="32"/>
          <w:lang w:val="en-GB"/>
        </w:rPr>
        <w:t>entralized</w:t>
      </w:r>
      <w:r w:rsidR="00177A48">
        <w:rPr>
          <w:rFonts w:ascii="Arial" w:hAnsi="Arial" w:cs="Arial"/>
          <w:color w:val="000000"/>
          <w:sz w:val="32"/>
          <w:szCs w:val="32"/>
          <w:lang w:val="en-GB"/>
        </w:rPr>
        <w:t xml:space="preserve"> </w:t>
      </w:r>
      <w:r w:rsidR="00057B14">
        <w:rPr>
          <w:rFonts w:ascii="Arial" w:hAnsi="Arial" w:cs="Arial"/>
          <w:color w:val="000000"/>
          <w:sz w:val="32"/>
          <w:szCs w:val="32"/>
          <w:lang w:val="en-GB"/>
        </w:rPr>
        <w:t>Multiviewing Capabilities to MediorNet Ecosystem</w:t>
      </w:r>
    </w:p>
    <w:p w14:paraId="340C83A7" w14:textId="77777777" w:rsidR="003D6570" w:rsidRPr="00017257" w:rsidRDefault="003D6570" w:rsidP="003D6570">
      <w:pPr>
        <w:spacing w:line="360" w:lineRule="auto"/>
        <w:rPr>
          <w:rFonts w:ascii="Arial" w:hAnsi="Arial" w:cs="Arial"/>
          <w:b/>
          <w:bCs/>
          <w:sz w:val="32"/>
          <w:szCs w:val="32"/>
        </w:rPr>
      </w:pPr>
    </w:p>
    <w:p w14:paraId="5F2377BB" w14:textId="31E0E23F" w:rsidR="00057B14" w:rsidRPr="00057B14" w:rsidRDefault="003D6570" w:rsidP="00057B14">
      <w:pPr>
        <w:spacing w:line="360" w:lineRule="auto"/>
        <w:rPr>
          <w:rFonts w:ascii="Arial" w:hAnsi="Arial" w:cs="Arial"/>
          <w:sz w:val="22"/>
          <w:szCs w:val="22"/>
        </w:rPr>
      </w:pPr>
      <w:r w:rsidRPr="003D6570">
        <w:rPr>
          <w:rFonts w:ascii="Arial" w:hAnsi="Arial" w:cs="Arial"/>
          <w:b/>
          <w:bCs/>
          <w:sz w:val="22"/>
          <w:szCs w:val="22"/>
        </w:rPr>
        <w:t xml:space="preserve">WUPPERTAL, Germany </w:t>
      </w:r>
      <w:r w:rsidRPr="003D6570">
        <w:rPr>
          <w:rFonts w:ascii="Arial" w:hAnsi="Arial" w:cs="Arial"/>
          <w:sz w:val="22"/>
          <w:szCs w:val="22"/>
        </w:rPr>
        <w:t>—</w:t>
      </w:r>
      <w:r w:rsidR="008A0DC0">
        <w:rPr>
          <w:rFonts w:ascii="Arial" w:hAnsi="Arial" w:cs="Arial"/>
          <w:sz w:val="22"/>
          <w:szCs w:val="22"/>
        </w:rPr>
        <w:t xml:space="preserve"> </w:t>
      </w:r>
      <w:r w:rsidR="00FE589C">
        <w:rPr>
          <w:rFonts w:ascii="Arial" w:hAnsi="Arial" w:cs="Arial"/>
          <w:b/>
          <w:bCs/>
          <w:sz w:val="22"/>
          <w:szCs w:val="22"/>
        </w:rPr>
        <w:t xml:space="preserve">April </w:t>
      </w:r>
      <w:r w:rsidR="000356D6">
        <w:rPr>
          <w:rFonts w:ascii="Arial" w:hAnsi="Arial" w:cs="Arial"/>
          <w:b/>
          <w:bCs/>
          <w:sz w:val="22"/>
          <w:szCs w:val="22"/>
        </w:rPr>
        <w:t>2</w:t>
      </w:r>
      <w:r w:rsidR="00FE589C">
        <w:rPr>
          <w:rFonts w:ascii="Arial" w:hAnsi="Arial" w:cs="Arial"/>
          <w:b/>
          <w:bCs/>
          <w:sz w:val="22"/>
          <w:szCs w:val="22"/>
        </w:rPr>
        <w:t>4</w:t>
      </w:r>
      <w:r w:rsidRPr="003D6570">
        <w:rPr>
          <w:rFonts w:ascii="Arial" w:hAnsi="Arial" w:cs="Arial"/>
          <w:b/>
          <w:bCs/>
          <w:sz w:val="22"/>
          <w:szCs w:val="22"/>
        </w:rPr>
        <w:t>, 201</w:t>
      </w:r>
      <w:r>
        <w:rPr>
          <w:rFonts w:ascii="Arial" w:hAnsi="Arial" w:cs="Arial"/>
          <w:b/>
          <w:bCs/>
          <w:sz w:val="22"/>
          <w:szCs w:val="22"/>
        </w:rPr>
        <w:t>7</w:t>
      </w:r>
      <w:r w:rsidRPr="003D6570">
        <w:rPr>
          <w:rFonts w:ascii="Arial" w:hAnsi="Arial" w:cs="Arial"/>
          <w:sz w:val="22"/>
          <w:szCs w:val="22"/>
        </w:rPr>
        <w:t xml:space="preserve"> — </w:t>
      </w:r>
      <w:r w:rsidR="008A0DC0">
        <w:rPr>
          <w:rFonts w:ascii="Arial" w:hAnsi="Arial" w:cs="Arial"/>
          <w:sz w:val="22"/>
          <w:szCs w:val="22"/>
        </w:rPr>
        <w:t xml:space="preserve">Bringing even more versatility to Riedel </w:t>
      </w:r>
      <w:r w:rsidR="00057B14" w:rsidRPr="0032696D">
        <w:rPr>
          <w:rFonts w:ascii="Arial" w:hAnsi="Arial" w:cs="Arial"/>
          <w:sz w:val="22"/>
          <w:szCs w:val="22"/>
        </w:rPr>
        <w:t xml:space="preserve">MediorNet’s decentralized network approach to signal </w:t>
      </w:r>
      <w:r w:rsidR="00057B14" w:rsidRPr="008A0DC0">
        <w:rPr>
          <w:rFonts w:ascii="Arial" w:hAnsi="Arial" w:cs="Arial"/>
          <w:sz w:val="22"/>
          <w:szCs w:val="22"/>
        </w:rPr>
        <w:t>transport, routing, and processing, the MediorNet MultiViewer</w:t>
      </w:r>
      <w:r w:rsidR="00503E9C" w:rsidRPr="008A0DC0">
        <w:rPr>
          <w:rFonts w:ascii="Arial" w:hAnsi="Arial" w:cs="Arial"/>
          <w:sz w:val="22"/>
          <w:szCs w:val="22"/>
        </w:rPr>
        <w:t xml:space="preserve"> will make its debut at</w:t>
      </w:r>
      <w:r w:rsidR="003E7188" w:rsidRPr="008A0DC0">
        <w:rPr>
          <w:rFonts w:ascii="Arial" w:hAnsi="Arial" w:cs="Arial"/>
          <w:iCs/>
          <w:color w:val="000000"/>
          <w:sz w:val="22"/>
          <w:szCs w:val="22"/>
          <w:lang w:val="en-GB"/>
        </w:rPr>
        <w:t xml:space="preserve"> </w:t>
      </w:r>
      <w:r w:rsidR="00057B14" w:rsidRPr="008A0DC0">
        <w:rPr>
          <w:rFonts w:ascii="Arial" w:hAnsi="Arial" w:cs="Arial"/>
          <w:iCs/>
          <w:color w:val="000000"/>
          <w:sz w:val="22"/>
          <w:szCs w:val="22"/>
          <w:lang w:val="en-GB"/>
        </w:rPr>
        <w:t>the 2017 NAB Show</w:t>
      </w:r>
      <w:r w:rsidR="00503E9C" w:rsidRPr="008A0DC0">
        <w:rPr>
          <w:rFonts w:ascii="Arial" w:hAnsi="Arial" w:cs="Arial"/>
          <w:iCs/>
          <w:color w:val="000000"/>
          <w:sz w:val="22"/>
          <w:szCs w:val="22"/>
          <w:lang w:val="en-GB"/>
        </w:rPr>
        <w:t>.</w:t>
      </w:r>
      <w:r w:rsidR="003E7188" w:rsidRPr="008A0DC0">
        <w:rPr>
          <w:rFonts w:ascii="Arial" w:hAnsi="Arial" w:cs="Arial"/>
          <w:iCs/>
          <w:color w:val="000000"/>
          <w:sz w:val="22"/>
          <w:szCs w:val="22"/>
          <w:lang w:val="en-GB"/>
        </w:rPr>
        <w:t xml:space="preserve"> </w:t>
      </w:r>
      <w:r w:rsidR="00057B14" w:rsidRPr="008A0DC0">
        <w:rPr>
          <w:rFonts w:ascii="Arial" w:hAnsi="Arial" w:cs="Arial"/>
          <w:sz w:val="22"/>
          <w:szCs w:val="22"/>
        </w:rPr>
        <w:t>MediorNet MultiViewer</w:t>
      </w:r>
      <w:r w:rsidR="0032696D" w:rsidRPr="008A0DC0">
        <w:rPr>
          <w:rFonts w:ascii="Arial" w:hAnsi="Arial" w:cs="Arial"/>
          <w:sz w:val="22"/>
          <w:szCs w:val="22"/>
        </w:rPr>
        <w:t xml:space="preserve"> is</w:t>
      </w:r>
      <w:r w:rsidR="00057B14" w:rsidRPr="008A0DC0">
        <w:rPr>
          <w:rFonts w:ascii="Arial" w:hAnsi="Arial" w:cs="Arial"/>
          <w:sz w:val="22"/>
          <w:szCs w:val="22"/>
        </w:rPr>
        <w:t xml:space="preserve"> a virtual multiviewer </w:t>
      </w:r>
      <w:r w:rsidR="008116D0">
        <w:rPr>
          <w:rFonts w:ascii="Arial" w:hAnsi="Arial" w:cs="Arial"/>
          <w:sz w:val="22"/>
          <w:szCs w:val="22"/>
        </w:rPr>
        <w:t>a</w:t>
      </w:r>
      <w:r w:rsidR="00EC2E1C" w:rsidRPr="008A0DC0">
        <w:rPr>
          <w:rFonts w:ascii="Arial" w:hAnsi="Arial" w:cs="Arial"/>
          <w:sz w:val="22"/>
          <w:szCs w:val="22"/>
        </w:rPr>
        <w:t xml:space="preserve">pp </w:t>
      </w:r>
      <w:r w:rsidR="00057B14" w:rsidRPr="008A0DC0">
        <w:rPr>
          <w:rFonts w:ascii="Arial" w:hAnsi="Arial" w:cs="Arial"/>
          <w:sz w:val="22"/>
          <w:szCs w:val="22"/>
        </w:rPr>
        <w:t xml:space="preserve">based on MediorNet MicroN </w:t>
      </w:r>
      <w:r w:rsidR="008A0DC0" w:rsidRPr="008A0DC0">
        <w:rPr>
          <w:rFonts w:ascii="Arial" w:hAnsi="Arial" w:cs="Arial"/>
          <w:sz w:val="22"/>
          <w:szCs w:val="22"/>
        </w:rPr>
        <w:t xml:space="preserve">high-density media distribution </w:t>
      </w:r>
      <w:r w:rsidR="00057B14" w:rsidRPr="008A0DC0">
        <w:rPr>
          <w:rFonts w:ascii="Arial" w:hAnsi="Arial" w:cs="Arial"/>
          <w:sz w:val="22"/>
          <w:szCs w:val="22"/>
        </w:rPr>
        <w:t xml:space="preserve">hardware and designed to work within </w:t>
      </w:r>
      <w:r w:rsidR="006B73B2" w:rsidRPr="008A0DC0">
        <w:rPr>
          <w:rFonts w:ascii="Arial" w:hAnsi="Arial" w:cs="Arial"/>
          <w:sz w:val="22"/>
          <w:szCs w:val="22"/>
        </w:rPr>
        <w:t>the</w:t>
      </w:r>
      <w:r w:rsidR="00057B14" w:rsidRPr="008A0DC0">
        <w:rPr>
          <w:rFonts w:ascii="Arial" w:hAnsi="Arial" w:cs="Arial"/>
          <w:sz w:val="22"/>
          <w:szCs w:val="22"/>
        </w:rPr>
        <w:t xml:space="preserve"> MediorNet </w:t>
      </w:r>
      <w:r w:rsidR="006B7D18" w:rsidRPr="008A0DC0">
        <w:rPr>
          <w:rFonts w:ascii="Arial" w:hAnsi="Arial" w:cs="Arial"/>
          <w:sz w:val="22"/>
          <w:szCs w:val="22"/>
        </w:rPr>
        <w:t>network</w:t>
      </w:r>
      <w:r w:rsidR="00057B14" w:rsidRPr="008A0DC0">
        <w:rPr>
          <w:rFonts w:ascii="Arial" w:hAnsi="Arial" w:cs="Arial"/>
          <w:sz w:val="22"/>
          <w:szCs w:val="22"/>
        </w:rPr>
        <w:t xml:space="preserve">. Extending the capabilities of hardware through the use of software </w:t>
      </w:r>
      <w:r w:rsidR="008116D0">
        <w:rPr>
          <w:rFonts w:ascii="Arial" w:hAnsi="Arial" w:cs="Arial"/>
          <w:sz w:val="22"/>
          <w:szCs w:val="22"/>
        </w:rPr>
        <w:t>a</w:t>
      </w:r>
      <w:r w:rsidR="00EC2E1C" w:rsidRPr="008A0DC0">
        <w:rPr>
          <w:rFonts w:ascii="Arial" w:hAnsi="Arial" w:cs="Arial"/>
          <w:sz w:val="22"/>
          <w:szCs w:val="22"/>
        </w:rPr>
        <w:t xml:space="preserve">pps </w:t>
      </w:r>
      <w:r w:rsidR="00057B14" w:rsidRPr="008A0DC0">
        <w:rPr>
          <w:rFonts w:ascii="Arial" w:hAnsi="Arial" w:cs="Arial"/>
          <w:sz w:val="22"/>
          <w:szCs w:val="22"/>
        </w:rPr>
        <w:t>has been an ongoing theme at Riedel, starting with the</w:t>
      </w:r>
      <w:r w:rsidR="002A0173">
        <w:rPr>
          <w:rFonts w:ascii="Arial" w:hAnsi="Arial" w:cs="Arial"/>
          <w:sz w:val="22"/>
          <w:szCs w:val="22"/>
        </w:rPr>
        <w:t xml:space="preserve"> company’s</w:t>
      </w:r>
      <w:r w:rsidR="00057B14" w:rsidRPr="008A0DC0">
        <w:rPr>
          <w:rFonts w:ascii="Arial" w:hAnsi="Arial" w:cs="Arial"/>
          <w:sz w:val="22"/>
          <w:szCs w:val="22"/>
        </w:rPr>
        <w:t xml:space="preserve"> app-driven SmartPanel</w:t>
      </w:r>
      <w:r w:rsidR="002A0173">
        <w:rPr>
          <w:rFonts w:ascii="Arial" w:hAnsi="Arial" w:cs="Arial"/>
          <w:sz w:val="22"/>
          <w:szCs w:val="22"/>
        </w:rPr>
        <w:t>, introduced</w:t>
      </w:r>
      <w:r w:rsidR="00057B14" w:rsidRPr="008A0DC0">
        <w:rPr>
          <w:rFonts w:ascii="Arial" w:hAnsi="Arial" w:cs="Arial"/>
          <w:sz w:val="22"/>
          <w:szCs w:val="22"/>
        </w:rPr>
        <w:t xml:space="preserve"> two years</w:t>
      </w:r>
      <w:r w:rsidR="00057B14" w:rsidRPr="0032696D">
        <w:rPr>
          <w:rFonts w:ascii="Arial" w:hAnsi="Arial" w:cs="Arial"/>
          <w:sz w:val="22"/>
          <w:szCs w:val="22"/>
        </w:rPr>
        <w:t xml:space="preserve"> ago.</w:t>
      </w:r>
    </w:p>
    <w:p w14:paraId="6EB52782" w14:textId="77777777" w:rsidR="00057B14" w:rsidRPr="00057B14" w:rsidRDefault="00057B14" w:rsidP="00057B14">
      <w:pPr>
        <w:spacing w:line="360" w:lineRule="auto"/>
        <w:rPr>
          <w:rFonts w:ascii="Arial" w:hAnsi="Arial" w:cs="Arial"/>
          <w:sz w:val="22"/>
          <w:szCs w:val="22"/>
        </w:rPr>
      </w:pPr>
    </w:p>
    <w:p w14:paraId="36B9999E" w14:textId="1671132A" w:rsidR="00057B14" w:rsidRPr="00057B14" w:rsidRDefault="00EB270F" w:rsidP="00057B14">
      <w:pPr>
        <w:spacing w:line="360" w:lineRule="auto"/>
        <w:rPr>
          <w:rFonts w:ascii="Arial" w:hAnsi="Arial" w:cs="Arial"/>
          <w:sz w:val="22"/>
          <w:szCs w:val="22"/>
        </w:rPr>
      </w:pPr>
      <w:r>
        <w:rPr>
          <w:rFonts w:ascii="Arial" w:hAnsi="Arial" w:cs="Arial"/>
          <w:sz w:val="22"/>
          <w:szCs w:val="22"/>
        </w:rPr>
        <w:t>“A</w:t>
      </w:r>
      <w:r w:rsidR="00057B14" w:rsidRPr="00057B14">
        <w:rPr>
          <w:rFonts w:ascii="Arial" w:hAnsi="Arial" w:cs="Arial"/>
          <w:sz w:val="22"/>
          <w:szCs w:val="22"/>
        </w:rPr>
        <w:t xml:space="preserve"> fundamental </w:t>
      </w:r>
      <w:r w:rsidR="00A950EE">
        <w:rPr>
          <w:rFonts w:ascii="Arial" w:hAnsi="Arial" w:cs="Arial"/>
          <w:sz w:val="22"/>
          <w:szCs w:val="22"/>
        </w:rPr>
        <w:t>benefit</w:t>
      </w:r>
      <w:r w:rsidR="00057B14" w:rsidRPr="00057B14">
        <w:rPr>
          <w:rFonts w:ascii="Arial" w:hAnsi="Arial" w:cs="Arial"/>
          <w:sz w:val="22"/>
          <w:szCs w:val="22"/>
        </w:rPr>
        <w:t xml:space="preserve"> </w:t>
      </w:r>
      <w:r w:rsidR="00A950EE">
        <w:rPr>
          <w:rFonts w:ascii="Arial" w:hAnsi="Arial" w:cs="Arial"/>
          <w:sz w:val="22"/>
          <w:szCs w:val="22"/>
        </w:rPr>
        <w:t>of a</w:t>
      </w:r>
      <w:r w:rsidR="00057B14" w:rsidRPr="00057B14">
        <w:rPr>
          <w:rFonts w:ascii="Arial" w:hAnsi="Arial" w:cs="Arial"/>
          <w:sz w:val="22"/>
          <w:szCs w:val="22"/>
        </w:rPr>
        <w:t xml:space="preserve"> decentralized </w:t>
      </w:r>
      <w:r w:rsidR="00A950EE">
        <w:rPr>
          <w:rFonts w:ascii="Arial" w:hAnsi="Arial" w:cs="Arial"/>
          <w:sz w:val="22"/>
          <w:szCs w:val="22"/>
        </w:rPr>
        <w:t>signal network</w:t>
      </w:r>
      <w:r w:rsidR="00057B14" w:rsidRPr="00057B14">
        <w:rPr>
          <w:rFonts w:ascii="Arial" w:hAnsi="Arial" w:cs="Arial"/>
          <w:sz w:val="22"/>
          <w:szCs w:val="22"/>
        </w:rPr>
        <w:t xml:space="preserve"> is the ability to put signal inputs and outputs where they are needed rather than </w:t>
      </w:r>
      <w:r w:rsidR="00A950EE">
        <w:rPr>
          <w:rFonts w:ascii="Arial" w:hAnsi="Arial" w:cs="Arial"/>
          <w:sz w:val="22"/>
          <w:szCs w:val="22"/>
        </w:rPr>
        <w:t>at</w:t>
      </w:r>
      <w:r w:rsidR="00057B14" w:rsidRPr="00057B14">
        <w:rPr>
          <w:rFonts w:ascii="Arial" w:hAnsi="Arial" w:cs="Arial"/>
          <w:sz w:val="22"/>
          <w:szCs w:val="22"/>
        </w:rPr>
        <w:t xml:space="preserve"> a large, monolithic router that requires additional cabling</w:t>
      </w:r>
      <w:r w:rsidR="00A950EE">
        <w:rPr>
          <w:rFonts w:ascii="Arial" w:hAnsi="Arial" w:cs="Arial"/>
          <w:sz w:val="22"/>
          <w:szCs w:val="22"/>
        </w:rPr>
        <w:t>,” said</w:t>
      </w:r>
      <w:r w:rsidR="00535306">
        <w:rPr>
          <w:rFonts w:ascii="Arial" w:hAnsi="Arial" w:cs="Arial"/>
          <w:sz w:val="22"/>
          <w:szCs w:val="22"/>
        </w:rPr>
        <w:t xml:space="preserve"> Dr.</w:t>
      </w:r>
      <w:r w:rsidR="00A950EE">
        <w:rPr>
          <w:rFonts w:ascii="Arial" w:hAnsi="Arial" w:cs="Arial"/>
          <w:sz w:val="22"/>
          <w:szCs w:val="22"/>
        </w:rPr>
        <w:t xml:space="preserve"> Lars H</w:t>
      </w:r>
      <w:r w:rsidR="00CA1958">
        <w:rPr>
          <w:rFonts w:ascii="Arial" w:hAnsi="Arial" w:cs="Arial"/>
          <w:sz w:val="22"/>
          <w:szCs w:val="22"/>
        </w:rPr>
        <w:t>ö</w:t>
      </w:r>
      <w:r w:rsidR="005A00F3">
        <w:rPr>
          <w:rFonts w:ascii="Arial" w:hAnsi="Arial" w:cs="Arial"/>
          <w:sz w:val="22"/>
          <w:szCs w:val="22"/>
        </w:rPr>
        <w:t>hmann</w:t>
      </w:r>
      <w:r w:rsidR="00A950EE">
        <w:rPr>
          <w:rFonts w:ascii="Arial" w:hAnsi="Arial" w:cs="Arial"/>
          <w:sz w:val="22"/>
          <w:szCs w:val="22"/>
        </w:rPr>
        <w:t xml:space="preserve">, </w:t>
      </w:r>
      <w:r w:rsidR="003B33AF">
        <w:rPr>
          <w:rFonts w:ascii="Arial" w:hAnsi="Arial" w:cs="Arial"/>
          <w:sz w:val="22"/>
          <w:szCs w:val="22"/>
        </w:rPr>
        <w:t xml:space="preserve">Product Manager </w:t>
      </w:r>
      <w:r w:rsidR="00A950EE">
        <w:rPr>
          <w:rFonts w:ascii="Arial" w:hAnsi="Arial" w:cs="Arial"/>
          <w:sz w:val="22"/>
          <w:szCs w:val="22"/>
        </w:rPr>
        <w:t>at Riedel Communications.</w:t>
      </w:r>
      <w:r w:rsidR="00057B14" w:rsidRPr="00057B14">
        <w:rPr>
          <w:rFonts w:ascii="Arial" w:hAnsi="Arial" w:cs="Arial"/>
          <w:sz w:val="22"/>
          <w:szCs w:val="22"/>
        </w:rPr>
        <w:t xml:space="preserve"> </w:t>
      </w:r>
      <w:r w:rsidR="00A950EE">
        <w:rPr>
          <w:rFonts w:ascii="Arial" w:hAnsi="Arial" w:cs="Arial"/>
          <w:sz w:val="22"/>
          <w:szCs w:val="22"/>
        </w:rPr>
        <w:t>“</w:t>
      </w:r>
      <w:r w:rsidR="00057B14" w:rsidRPr="00057B14">
        <w:rPr>
          <w:rFonts w:ascii="Arial" w:hAnsi="Arial" w:cs="Arial"/>
          <w:sz w:val="22"/>
          <w:szCs w:val="22"/>
        </w:rPr>
        <w:t>These benefits apply to the MediorNet Mu</w:t>
      </w:r>
      <w:r w:rsidR="002A0173">
        <w:rPr>
          <w:rFonts w:ascii="Arial" w:hAnsi="Arial" w:cs="Arial"/>
          <w:sz w:val="22"/>
          <w:szCs w:val="22"/>
        </w:rPr>
        <w:t>l</w:t>
      </w:r>
      <w:r w:rsidR="00057B14" w:rsidRPr="00057B14">
        <w:rPr>
          <w:rFonts w:ascii="Arial" w:hAnsi="Arial" w:cs="Arial"/>
          <w:sz w:val="22"/>
          <w:szCs w:val="22"/>
        </w:rPr>
        <w:t xml:space="preserve">tiViewer as well, since the MultiViewer </w:t>
      </w:r>
      <w:r w:rsidR="006B7D18">
        <w:rPr>
          <w:rFonts w:ascii="Arial" w:hAnsi="Arial" w:cs="Arial"/>
          <w:sz w:val="22"/>
          <w:szCs w:val="22"/>
        </w:rPr>
        <w:t>hardware can be placed</w:t>
      </w:r>
      <w:r w:rsidR="00057B14" w:rsidRPr="00057B14">
        <w:rPr>
          <w:rFonts w:ascii="Arial" w:hAnsi="Arial" w:cs="Arial"/>
          <w:sz w:val="22"/>
          <w:szCs w:val="22"/>
        </w:rPr>
        <w:t xml:space="preserve"> </w:t>
      </w:r>
      <w:r w:rsidR="006B7D18">
        <w:rPr>
          <w:rFonts w:ascii="Arial" w:hAnsi="Arial" w:cs="Arial"/>
          <w:sz w:val="22"/>
          <w:szCs w:val="22"/>
        </w:rPr>
        <w:t>anywhere</w:t>
      </w:r>
      <w:r w:rsidR="00057B14" w:rsidRPr="00057B14">
        <w:rPr>
          <w:rFonts w:ascii="Arial" w:hAnsi="Arial" w:cs="Arial"/>
          <w:sz w:val="22"/>
          <w:szCs w:val="22"/>
        </w:rPr>
        <w:t xml:space="preserve"> </w:t>
      </w:r>
      <w:r w:rsidR="00A950EE">
        <w:rPr>
          <w:rFonts w:ascii="Arial" w:hAnsi="Arial" w:cs="Arial"/>
          <w:sz w:val="22"/>
          <w:szCs w:val="22"/>
        </w:rPr>
        <w:t>while leveraging the</w:t>
      </w:r>
      <w:r w:rsidR="00057B14" w:rsidRPr="00057B14">
        <w:rPr>
          <w:rFonts w:ascii="Arial" w:hAnsi="Arial" w:cs="Arial"/>
          <w:sz w:val="22"/>
          <w:szCs w:val="22"/>
        </w:rPr>
        <w:t xml:space="preserve"> network </w:t>
      </w:r>
      <w:r w:rsidR="006B7D18">
        <w:rPr>
          <w:rFonts w:ascii="Arial" w:hAnsi="Arial" w:cs="Arial"/>
          <w:sz w:val="22"/>
          <w:szCs w:val="22"/>
        </w:rPr>
        <w:t>for sources</w:t>
      </w:r>
      <w:r w:rsidR="00057B14" w:rsidRPr="00057B14">
        <w:rPr>
          <w:rFonts w:ascii="Arial" w:hAnsi="Arial" w:cs="Arial"/>
          <w:sz w:val="22"/>
          <w:szCs w:val="22"/>
        </w:rPr>
        <w:t>. In addition, integrating the Multi</w:t>
      </w:r>
      <w:r w:rsidR="002A0173">
        <w:rPr>
          <w:rFonts w:ascii="Arial" w:hAnsi="Arial" w:cs="Arial"/>
          <w:sz w:val="22"/>
          <w:szCs w:val="22"/>
        </w:rPr>
        <w:t>V</w:t>
      </w:r>
      <w:r w:rsidR="00057B14" w:rsidRPr="00057B14">
        <w:rPr>
          <w:rFonts w:ascii="Arial" w:hAnsi="Arial" w:cs="Arial"/>
          <w:sz w:val="22"/>
          <w:szCs w:val="22"/>
        </w:rPr>
        <w:t>iewer into the MediorNet ecosystem</w:t>
      </w:r>
      <w:r w:rsidR="002A0173">
        <w:rPr>
          <w:rFonts w:ascii="Arial" w:hAnsi="Arial" w:cs="Arial"/>
          <w:sz w:val="22"/>
          <w:szCs w:val="22"/>
        </w:rPr>
        <w:t xml:space="preserve"> removes an extra </w:t>
      </w:r>
      <w:r w:rsidR="00057B14" w:rsidRPr="00057B14">
        <w:rPr>
          <w:rFonts w:ascii="Arial" w:hAnsi="Arial" w:cs="Arial"/>
          <w:sz w:val="22"/>
          <w:szCs w:val="22"/>
        </w:rPr>
        <w:t xml:space="preserve">layer </w:t>
      </w:r>
      <w:r w:rsidR="000F11DF">
        <w:rPr>
          <w:rFonts w:ascii="Arial" w:hAnsi="Arial" w:cs="Arial"/>
          <w:sz w:val="22"/>
          <w:szCs w:val="22"/>
        </w:rPr>
        <w:t xml:space="preserve">of </w:t>
      </w:r>
      <w:r w:rsidR="00057B14" w:rsidRPr="00057B14">
        <w:rPr>
          <w:rFonts w:ascii="Arial" w:hAnsi="Arial" w:cs="Arial"/>
          <w:sz w:val="22"/>
          <w:szCs w:val="22"/>
        </w:rPr>
        <w:t>gear and complexity.</w:t>
      </w:r>
      <w:r>
        <w:rPr>
          <w:rFonts w:ascii="Arial" w:hAnsi="Arial" w:cs="Arial"/>
          <w:sz w:val="22"/>
          <w:szCs w:val="22"/>
        </w:rPr>
        <w:t>”</w:t>
      </w:r>
    </w:p>
    <w:p w14:paraId="094711C0" w14:textId="77777777" w:rsidR="005A0DA7" w:rsidRPr="00275B52" w:rsidRDefault="005A0DA7" w:rsidP="00057B14">
      <w:pPr>
        <w:spacing w:line="360" w:lineRule="auto"/>
        <w:rPr>
          <w:rFonts w:ascii="Arial" w:hAnsi="Arial" w:cs="Arial"/>
          <w:sz w:val="22"/>
          <w:szCs w:val="22"/>
        </w:rPr>
      </w:pPr>
    </w:p>
    <w:p w14:paraId="0680B3F1" w14:textId="11FA5FCB" w:rsidR="00ED0E0B" w:rsidRPr="00D953D4" w:rsidRDefault="004E55AB" w:rsidP="00057B14">
      <w:pPr>
        <w:spacing w:line="360" w:lineRule="auto"/>
        <w:rPr>
          <w:rFonts w:ascii="Arial" w:hAnsi="Arial" w:cs="Arial"/>
          <w:sz w:val="22"/>
          <w:szCs w:val="22"/>
        </w:rPr>
      </w:pPr>
      <w:r w:rsidRPr="00694FFA">
        <w:rPr>
          <w:rFonts w:ascii="Arial" w:hAnsi="Arial" w:cs="Arial"/>
          <w:sz w:val="22"/>
          <w:szCs w:val="22"/>
        </w:rPr>
        <w:t xml:space="preserve">Each </w:t>
      </w:r>
      <w:r w:rsidR="00BE24D5" w:rsidRPr="00275B52">
        <w:rPr>
          <w:rFonts w:ascii="Arial" w:hAnsi="Arial" w:cs="Arial"/>
          <w:sz w:val="22"/>
          <w:szCs w:val="22"/>
        </w:rPr>
        <w:t>single</w:t>
      </w:r>
      <w:r w:rsidR="00BE24D5" w:rsidRPr="00694FFA">
        <w:rPr>
          <w:rFonts w:ascii="Arial" w:hAnsi="Arial" w:cs="Arial"/>
          <w:sz w:val="22"/>
          <w:szCs w:val="22"/>
        </w:rPr>
        <w:t xml:space="preserve"> </w:t>
      </w:r>
      <w:r w:rsidR="00057B14" w:rsidRPr="00694FFA">
        <w:rPr>
          <w:rFonts w:ascii="Arial" w:hAnsi="Arial" w:cs="Arial"/>
          <w:sz w:val="22"/>
          <w:szCs w:val="22"/>
        </w:rPr>
        <w:t xml:space="preserve">MediorNet MultiViewer engine can </w:t>
      </w:r>
      <w:r w:rsidRPr="00D953D4">
        <w:rPr>
          <w:rFonts w:ascii="Arial" w:hAnsi="Arial" w:cs="Arial"/>
          <w:sz w:val="22"/>
          <w:szCs w:val="22"/>
        </w:rPr>
        <w:t xml:space="preserve">access any MediorNet input signal and </w:t>
      </w:r>
      <w:r w:rsidR="005A0DA7" w:rsidRPr="00D953D4">
        <w:rPr>
          <w:rFonts w:ascii="Arial" w:hAnsi="Arial" w:cs="Arial"/>
          <w:sz w:val="22"/>
          <w:szCs w:val="22"/>
        </w:rPr>
        <w:t xml:space="preserve">process up to </w:t>
      </w:r>
      <w:r w:rsidR="00057B14" w:rsidRPr="00D953D4">
        <w:rPr>
          <w:rFonts w:ascii="Arial" w:hAnsi="Arial" w:cs="Arial"/>
          <w:sz w:val="22"/>
          <w:szCs w:val="22"/>
        </w:rPr>
        <w:t>18 signals</w:t>
      </w:r>
      <w:r w:rsidRPr="00D953D4">
        <w:rPr>
          <w:rFonts w:ascii="Arial" w:hAnsi="Arial" w:cs="Arial"/>
          <w:sz w:val="22"/>
          <w:szCs w:val="22"/>
        </w:rPr>
        <w:t xml:space="preserve">. These </w:t>
      </w:r>
      <w:r w:rsidR="00152793">
        <w:rPr>
          <w:rFonts w:ascii="Arial" w:hAnsi="Arial" w:cs="Arial"/>
          <w:sz w:val="22"/>
          <w:szCs w:val="22"/>
        </w:rPr>
        <w:t xml:space="preserve">signals </w:t>
      </w:r>
      <w:r w:rsidRPr="00D953D4">
        <w:rPr>
          <w:rFonts w:ascii="Arial" w:hAnsi="Arial" w:cs="Arial"/>
          <w:sz w:val="22"/>
          <w:szCs w:val="22"/>
        </w:rPr>
        <w:t>can be placed flexibl</w:t>
      </w:r>
      <w:r w:rsidR="00327EB3">
        <w:rPr>
          <w:rFonts w:ascii="Arial" w:hAnsi="Arial" w:cs="Arial"/>
          <w:sz w:val="22"/>
          <w:szCs w:val="22"/>
        </w:rPr>
        <w:t>y</w:t>
      </w:r>
      <w:r w:rsidRPr="00D953D4">
        <w:rPr>
          <w:rFonts w:ascii="Arial" w:hAnsi="Arial" w:cs="Arial"/>
          <w:sz w:val="22"/>
          <w:szCs w:val="22"/>
        </w:rPr>
        <w:t xml:space="preserve"> on</w:t>
      </w:r>
      <w:r w:rsidR="00EC2E1C">
        <w:rPr>
          <w:rFonts w:ascii="Arial" w:hAnsi="Arial" w:cs="Arial"/>
          <w:sz w:val="22"/>
          <w:szCs w:val="22"/>
        </w:rPr>
        <w:t>to</w:t>
      </w:r>
      <w:r w:rsidRPr="00D953D4">
        <w:rPr>
          <w:rFonts w:ascii="Arial" w:hAnsi="Arial" w:cs="Arial"/>
          <w:sz w:val="22"/>
          <w:szCs w:val="22"/>
        </w:rPr>
        <w:t xml:space="preserve"> </w:t>
      </w:r>
      <w:r w:rsidR="002C254F">
        <w:rPr>
          <w:rFonts w:ascii="Arial" w:hAnsi="Arial" w:cs="Arial"/>
          <w:sz w:val="22"/>
          <w:szCs w:val="22"/>
        </w:rPr>
        <w:t>four</w:t>
      </w:r>
      <w:r w:rsidRPr="00D953D4">
        <w:rPr>
          <w:rFonts w:ascii="Arial" w:hAnsi="Arial" w:cs="Arial"/>
          <w:sz w:val="22"/>
          <w:szCs w:val="22"/>
        </w:rPr>
        <w:t xml:space="preserve"> </w:t>
      </w:r>
      <w:r w:rsidR="00327EB3">
        <w:rPr>
          <w:rFonts w:ascii="Arial" w:hAnsi="Arial" w:cs="Arial"/>
          <w:sz w:val="22"/>
          <w:szCs w:val="22"/>
        </w:rPr>
        <w:t>physical</w:t>
      </w:r>
      <w:r w:rsidRPr="00D953D4">
        <w:rPr>
          <w:rFonts w:ascii="Arial" w:hAnsi="Arial" w:cs="Arial"/>
          <w:sz w:val="22"/>
          <w:szCs w:val="22"/>
        </w:rPr>
        <w:t xml:space="preserve"> screens </w:t>
      </w:r>
      <w:r w:rsidR="00327EB3">
        <w:rPr>
          <w:rFonts w:ascii="Arial" w:hAnsi="Arial" w:cs="Arial"/>
          <w:sz w:val="22"/>
          <w:szCs w:val="22"/>
        </w:rPr>
        <w:t>or</w:t>
      </w:r>
      <w:r w:rsidR="00EC2E1C">
        <w:rPr>
          <w:rFonts w:ascii="Arial" w:hAnsi="Arial" w:cs="Arial"/>
          <w:sz w:val="22"/>
          <w:szCs w:val="22"/>
        </w:rPr>
        <w:t xml:space="preserve"> </w:t>
      </w:r>
      <w:r w:rsidRPr="00D953D4">
        <w:rPr>
          <w:rFonts w:ascii="Arial" w:hAnsi="Arial" w:cs="Arial"/>
          <w:sz w:val="22"/>
          <w:szCs w:val="22"/>
        </w:rPr>
        <w:t>routed to any destination within the MediorNet system</w:t>
      </w:r>
      <w:r w:rsidR="00327EB3">
        <w:rPr>
          <w:rFonts w:ascii="Arial" w:hAnsi="Arial" w:cs="Arial"/>
          <w:sz w:val="22"/>
          <w:szCs w:val="22"/>
        </w:rPr>
        <w:t xml:space="preserve"> and output at alternative locations</w:t>
      </w:r>
      <w:r w:rsidR="00694FFA" w:rsidRPr="00D953D4">
        <w:rPr>
          <w:rFonts w:ascii="Arial" w:hAnsi="Arial" w:cs="Arial"/>
          <w:sz w:val="22"/>
          <w:szCs w:val="22"/>
        </w:rPr>
        <w:t xml:space="preserve">. </w:t>
      </w:r>
      <w:r w:rsidR="00327EB3">
        <w:rPr>
          <w:rFonts w:ascii="Arial" w:hAnsi="Arial" w:cs="Arial"/>
          <w:sz w:val="22"/>
          <w:szCs w:val="22"/>
        </w:rPr>
        <w:t>T</w:t>
      </w:r>
      <w:r w:rsidR="00694FFA" w:rsidRPr="00D953D4">
        <w:rPr>
          <w:rFonts w:ascii="Arial" w:hAnsi="Arial" w:cs="Arial"/>
          <w:sz w:val="22"/>
          <w:szCs w:val="22"/>
        </w:rPr>
        <w:t xml:space="preserve">he MultiViewer </w:t>
      </w:r>
      <w:r w:rsidRPr="00D953D4">
        <w:rPr>
          <w:rFonts w:ascii="Arial" w:hAnsi="Arial" w:cs="Arial"/>
          <w:sz w:val="22"/>
          <w:szCs w:val="22"/>
        </w:rPr>
        <w:lastRenderedPageBreak/>
        <w:t>device provides local signal inputs and outputs to offer further connectivity options</w:t>
      </w:r>
      <w:r w:rsidR="00152793">
        <w:rPr>
          <w:rFonts w:ascii="Arial" w:hAnsi="Arial" w:cs="Arial"/>
          <w:sz w:val="22"/>
          <w:szCs w:val="22"/>
        </w:rPr>
        <w:t>,</w:t>
      </w:r>
      <w:r w:rsidR="00562423">
        <w:rPr>
          <w:rFonts w:ascii="Arial" w:hAnsi="Arial" w:cs="Arial"/>
          <w:sz w:val="22"/>
          <w:szCs w:val="22"/>
        </w:rPr>
        <w:t xml:space="preserve"> </w:t>
      </w:r>
      <w:r w:rsidR="00152793">
        <w:rPr>
          <w:rFonts w:ascii="Arial" w:hAnsi="Arial" w:cs="Arial"/>
          <w:sz w:val="22"/>
          <w:szCs w:val="22"/>
        </w:rPr>
        <w:t>such as</w:t>
      </w:r>
      <w:r w:rsidR="00152793" w:rsidRPr="00D953D4">
        <w:rPr>
          <w:rFonts w:ascii="Arial" w:hAnsi="Arial" w:cs="Arial"/>
          <w:sz w:val="22"/>
          <w:szCs w:val="22"/>
        </w:rPr>
        <w:t xml:space="preserve"> </w:t>
      </w:r>
      <w:r w:rsidRPr="00D953D4">
        <w:rPr>
          <w:rFonts w:ascii="Arial" w:hAnsi="Arial" w:cs="Arial"/>
          <w:sz w:val="22"/>
          <w:szCs w:val="22"/>
        </w:rPr>
        <w:t>play</w:t>
      </w:r>
      <w:r w:rsidR="00562423">
        <w:rPr>
          <w:rFonts w:ascii="Arial" w:hAnsi="Arial" w:cs="Arial"/>
          <w:sz w:val="22"/>
          <w:szCs w:val="22"/>
        </w:rPr>
        <w:t>ing</w:t>
      </w:r>
      <w:r w:rsidRPr="00D953D4">
        <w:rPr>
          <w:rFonts w:ascii="Arial" w:hAnsi="Arial" w:cs="Arial"/>
          <w:sz w:val="22"/>
          <w:szCs w:val="22"/>
        </w:rPr>
        <w:t xml:space="preserve"> out the virtual MultiViewer screens locally on the device. </w:t>
      </w:r>
    </w:p>
    <w:p w14:paraId="1283D914" w14:textId="77777777" w:rsidR="002A0173" w:rsidRDefault="002A0173" w:rsidP="00057B14">
      <w:pPr>
        <w:spacing w:line="360" w:lineRule="auto"/>
        <w:rPr>
          <w:rFonts w:ascii="Arial" w:hAnsi="Arial" w:cs="Arial"/>
          <w:sz w:val="22"/>
          <w:szCs w:val="22"/>
        </w:rPr>
      </w:pPr>
    </w:p>
    <w:p w14:paraId="672B9467" w14:textId="1C3918AD" w:rsidR="007E4067" w:rsidRPr="00057B14" w:rsidRDefault="00057B14" w:rsidP="00057B14">
      <w:pPr>
        <w:spacing w:line="360" w:lineRule="auto"/>
        <w:rPr>
          <w:rFonts w:ascii="Arial" w:hAnsi="Arial" w:cs="Arial"/>
          <w:sz w:val="22"/>
          <w:szCs w:val="22"/>
        </w:rPr>
      </w:pPr>
      <w:r w:rsidRPr="00057B14">
        <w:rPr>
          <w:rFonts w:ascii="Arial" w:hAnsi="Arial" w:cs="Arial"/>
          <w:sz w:val="22"/>
          <w:szCs w:val="22"/>
        </w:rPr>
        <w:t xml:space="preserve">The MediorNet MultiViewer </w:t>
      </w:r>
      <w:r w:rsidR="00327EB3">
        <w:rPr>
          <w:rFonts w:ascii="Arial" w:hAnsi="Arial" w:cs="Arial"/>
          <w:sz w:val="22"/>
          <w:szCs w:val="22"/>
        </w:rPr>
        <w:t xml:space="preserve">has </w:t>
      </w:r>
      <w:r w:rsidRPr="00057B14">
        <w:rPr>
          <w:rFonts w:ascii="Arial" w:hAnsi="Arial" w:cs="Arial"/>
          <w:sz w:val="22"/>
          <w:szCs w:val="22"/>
        </w:rPr>
        <w:t xml:space="preserve">a </w:t>
      </w:r>
      <w:r w:rsidR="00327EB3">
        <w:rPr>
          <w:rFonts w:ascii="Arial" w:hAnsi="Arial" w:cs="Arial"/>
          <w:sz w:val="22"/>
          <w:szCs w:val="22"/>
        </w:rPr>
        <w:t xml:space="preserve">rich yet </w:t>
      </w:r>
      <w:r w:rsidR="00152793">
        <w:rPr>
          <w:rFonts w:ascii="Arial" w:hAnsi="Arial" w:cs="Arial"/>
          <w:sz w:val="22"/>
          <w:szCs w:val="22"/>
        </w:rPr>
        <w:t>easy-to-</w:t>
      </w:r>
      <w:r w:rsidR="00327EB3">
        <w:rPr>
          <w:rFonts w:ascii="Arial" w:hAnsi="Arial" w:cs="Arial"/>
          <w:sz w:val="22"/>
          <w:szCs w:val="22"/>
        </w:rPr>
        <w:t xml:space="preserve">use </w:t>
      </w:r>
      <w:r w:rsidRPr="00057B14">
        <w:rPr>
          <w:rFonts w:ascii="Arial" w:hAnsi="Arial" w:cs="Arial"/>
          <w:sz w:val="22"/>
          <w:szCs w:val="22"/>
        </w:rPr>
        <w:t>toolbox of powerful processing features</w:t>
      </w:r>
      <w:r w:rsidR="00152793">
        <w:rPr>
          <w:rFonts w:ascii="Arial" w:hAnsi="Arial" w:cs="Arial"/>
          <w:sz w:val="22"/>
          <w:szCs w:val="22"/>
        </w:rPr>
        <w:t>,</w:t>
      </w:r>
      <w:r w:rsidRPr="00057B14">
        <w:rPr>
          <w:rFonts w:ascii="Arial" w:hAnsi="Arial" w:cs="Arial"/>
          <w:sz w:val="22"/>
          <w:szCs w:val="22"/>
        </w:rPr>
        <w:t xml:space="preserve"> including </w:t>
      </w:r>
      <w:r w:rsidR="00021718">
        <w:rPr>
          <w:rFonts w:ascii="Arial" w:hAnsi="Arial" w:cs="Arial"/>
          <w:sz w:val="22"/>
          <w:szCs w:val="22"/>
        </w:rPr>
        <w:t xml:space="preserve">flexible </w:t>
      </w:r>
      <w:r w:rsidRPr="00057B14">
        <w:rPr>
          <w:rFonts w:ascii="Arial" w:hAnsi="Arial" w:cs="Arial"/>
          <w:sz w:val="22"/>
          <w:szCs w:val="22"/>
        </w:rPr>
        <w:t>scaling, positioning, the ability to incorporate graphics (</w:t>
      </w:r>
      <w:r w:rsidR="00152793">
        <w:rPr>
          <w:rFonts w:ascii="Arial" w:hAnsi="Arial" w:cs="Arial"/>
          <w:sz w:val="22"/>
          <w:szCs w:val="22"/>
        </w:rPr>
        <w:t>such as</w:t>
      </w:r>
      <w:r w:rsidR="00152793" w:rsidRPr="00057B14">
        <w:rPr>
          <w:rFonts w:ascii="Arial" w:hAnsi="Arial" w:cs="Arial"/>
          <w:sz w:val="22"/>
          <w:szCs w:val="22"/>
        </w:rPr>
        <w:t xml:space="preserve"> </w:t>
      </w:r>
      <w:r w:rsidRPr="00057B14">
        <w:rPr>
          <w:rFonts w:ascii="Arial" w:hAnsi="Arial" w:cs="Arial"/>
          <w:sz w:val="22"/>
          <w:szCs w:val="22"/>
        </w:rPr>
        <w:t>logos</w:t>
      </w:r>
      <w:r w:rsidR="00BE24D5">
        <w:rPr>
          <w:rFonts w:ascii="Arial" w:hAnsi="Arial" w:cs="Arial"/>
          <w:sz w:val="22"/>
          <w:szCs w:val="22"/>
        </w:rPr>
        <w:t xml:space="preserve"> and background images</w:t>
      </w:r>
      <w:r w:rsidRPr="00057B14">
        <w:rPr>
          <w:rFonts w:ascii="Arial" w:hAnsi="Arial" w:cs="Arial"/>
          <w:sz w:val="22"/>
          <w:szCs w:val="22"/>
        </w:rPr>
        <w:t>), and special “widgets</w:t>
      </w:r>
      <w:r w:rsidR="002A0173">
        <w:rPr>
          <w:rFonts w:ascii="Arial" w:hAnsi="Arial" w:cs="Arial"/>
          <w:sz w:val="22"/>
          <w:szCs w:val="22"/>
        </w:rPr>
        <w:t>”</w:t>
      </w:r>
      <w:r w:rsidRPr="00057B14">
        <w:rPr>
          <w:rFonts w:ascii="Arial" w:hAnsi="Arial" w:cs="Arial"/>
          <w:sz w:val="22"/>
          <w:szCs w:val="22"/>
        </w:rPr>
        <w:t xml:space="preserve"> </w:t>
      </w:r>
      <w:r w:rsidR="00152793">
        <w:rPr>
          <w:rFonts w:ascii="Arial" w:hAnsi="Arial" w:cs="Arial"/>
          <w:sz w:val="22"/>
          <w:szCs w:val="22"/>
        </w:rPr>
        <w:t>—</w:t>
      </w:r>
      <w:r w:rsidRPr="00057B14">
        <w:rPr>
          <w:rFonts w:ascii="Arial" w:hAnsi="Arial" w:cs="Arial"/>
          <w:sz w:val="22"/>
          <w:szCs w:val="22"/>
        </w:rPr>
        <w:t xml:space="preserve"> </w:t>
      </w:r>
      <w:r w:rsidR="00327EB3" w:rsidRPr="00057B14">
        <w:rPr>
          <w:rFonts w:ascii="Arial" w:hAnsi="Arial" w:cs="Arial"/>
          <w:sz w:val="22"/>
          <w:szCs w:val="22"/>
        </w:rPr>
        <w:t>tallies</w:t>
      </w:r>
      <w:r w:rsidR="002A0173">
        <w:rPr>
          <w:rFonts w:ascii="Arial" w:hAnsi="Arial" w:cs="Arial"/>
          <w:sz w:val="22"/>
          <w:szCs w:val="22"/>
        </w:rPr>
        <w:t xml:space="preserve">, </w:t>
      </w:r>
      <w:r w:rsidR="00754DE7">
        <w:rPr>
          <w:rFonts w:ascii="Arial" w:hAnsi="Arial" w:cs="Arial"/>
          <w:sz w:val="22"/>
          <w:szCs w:val="22"/>
        </w:rPr>
        <w:t>u</w:t>
      </w:r>
      <w:r w:rsidRPr="00057B14">
        <w:rPr>
          <w:rFonts w:ascii="Arial" w:hAnsi="Arial" w:cs="Arial"/>
          <w:sz w:val="22"/>
          <w:szCs w:val="22"/>
        </w:rPr>
        <w:t>nder-</w:t>
      </w:r>
      <w:r w:rsidR="00754DE7">
        <w:rPr>
          <w:rFonts w:ascii="Arial" w:hAnsi="Arial" w:cs="Arial"/>
          <w:sz w:val="22"/>
          <w:szCs w:val="22"/>
        </w:rPr>
        <w:t>m</w:t>
      </w:r>
      <w:r w:rsidRPr="00057B14">
        <w:rPr>
          <w:rFonts w:ascii="Arial" w:hAnsi="Arial" w:cs="Arial"/>
          <w:sz w:val="22"/>
          <w:szCs w:val="22"/>
        </w:rPr>
        <w:t>onitor</w:t>
      </w:r>
      <w:r w:rsidR="00152793">
        <w:rPr>
          <w:rFonts w:ascii="Arial" w:hAnsi="Arial" w:cs="Arial"/>
          <w:sz w:val="22"/>
          <w:szCs w:val="22"/>
        </w:rPr>
        <w:t xml:space="preserve"> </w:t>
      </w:r>
      <w:r w:rsidR="00754DE7">
        <w:rPr>
          <w:rFonts w:ascii="Arial" w:hAnsi="Arial" w:cs="Arial"/>
          <w:sz w:val="22"/>
          <w:szCs w:val="22"/>
        </w:rPr>
        <w:t>d</w:t>
      </w:r>
      <w:r w:rsidRPr="00057B14">
        <w:rPr>
          <w:rFonts w:ascii="Arial" w:hAnsi="Arial" w:cs="Arial"/>
          <w:sz w:val="22"/>
          <w:szCs w:val="22"/>
        </w:rPr>
        <w:t>isplays, audio level meters, and several clocks</w:t>
      </w:r>
      <w:r w:rsidR="00754DE7">
        <w:rPr>
          <w:rFonts w:ascii="Arial" w:hAnsi="Arial" w:cs="Arial"/>
          <w:sz w:val="22"/>
          <w:szCs w:val="22"/>
        </w:rPr>
        <w:t xml:space="preserve"> and counters</w:t>
      </w:r>
      <w:r w:rsidRPr="00057B14">
        <w:rPr>
          <w:rFonts w:ascii="Arial" w:hAnsi="Arial" w:cs="Arial"/>
          <w:sz w:val="22"/>
          <w:szCs w:val="22"/>
        </w:rPr>
        <w:t>. Clocks can be analog or digital and can reference system time or timecode</w:t>
      </w:r>
      <w:r w:rsidR="002A0173">
        <w:rPr>
          <w:rFonts w:ascii="Arial" w:hAnsi="Arial" w:cs="Arial"/>
          <w:sz w:val="22"/>
          <w:szCs w:val="22"/>
        </w:rPr>
        <w:t>, with the</w:t>
      </w:r>
      <w:r w:rsidRPr="00057B14">
        <w:rPr>
          <w:rFonts w:ascii="Arial" w:hAnsi="Arial" w:cs="Arial"/>
          <w:sz w:val="22"/>
          <w:szCs w:val="22"/>
        </w:rPr>
        <w:t xml:space="preserve"> timecode derived manually or from LTC or NTP. Finally, up to 20 </w:t>
      </w:r>
      <w:r w:rsidR="00BE24D5">
        <w:rPr>
          <w:rFonts w:ascii="Arial" w:hAnsi="Arial" w:cs="Arial"/>
          <w:sz w:val="22"/>
          <w:szCs w:val="22"/>
        </w:rPr>
        <w:t xml:space="preserve">distributed </w:t>
      </w:r>
      <w:r w:rsidRPr="00057B14">
        <w:rPr>
          <w:rFonts w:ascii="Arial" w:hAnsi="Arial" w:cs="Arial"/>
          <w:sz w:val="22"/>
          <w:szCs w:val="22"/>
        </w:rPr>
        <w:t>system counters can be established within a single network</w:t>
      </w:r>
      <w:r w:rsidR="002A0173">
        <w:rPr>
          <w:rFonts w:ascii="Arial" w:hAnsi="Arial" w:cs="Arial"/>
          <w:sz w:val="22"/>
          <w:szCs w:val="22"/>
        </w:rPr>
        <w:t>,</w:t>
      </w:r>
      <w:r w:rsidRPr="00057B14">
        <w:rPr>
          <w:rFonts w:ascii="Arial" w:hAnsi="Arial" w:cs="Arial"/>
          <w:sz w:val="22"/>
          <w:szCs w:val="22"/>
        </w:rPr>
        <w:t xml:space="preserve"> and any counter widget can reference </w:t>
      </w:r>
      <w:r w:rsidR="00754DE7">
        <w:rPr>
          <w:rFonts w:ascii="Arial" w:hAnsi="Arial" w:cs="Arial"/>
          <w:sz w:val="22"/>
          <w:szCs w:val="22"/>
        </w:rPr>
        <w:t xml:space="preserve">any </w:t>
      </w:r>
      <w:r w:rsidRPr="00057B14">
        <w:rPr>
          <w:rFonts w:ascii="Arial" w:hAnsi="Arial" w:cs="Arial"/>
          <w:sz w:val="22"/>
          <w:szCs w:val="22"/>
        </w:rPr>
        <w:t>one of the system counters</w:t>
      </w:r>
      <w:r w:rsidR="007C4DAC">
        <w:rPr>
          <w:rFonts w:ascii="Arial" w:hAnsi="Arial" w:cs="Arial"/>
          <w:sz w:val="22"/>
          <w:szCs w:val="22"/>
        </w:rPr>
        <w:t xml:space="preserve">. </w:t>
      </w:r>
      <w:r w:rsidR="007E4067" w:rsidRPr="00057B14">
        <w:rPr>
          <w:rFonts w:ascii="Arial" w:hAnsi="Arial" w:cs="Arial"/>
          <w:sz w:val="22"/>
          <w:szCs w:val="22"/>
        </w:rPr>
        <w:t xml:space="preserve">All </w:t>
      </w:r>
      <w:r w:rsidR="007E4067">
        <w:rPr>
          <w:rFonts w:ascii="Arial" w:hAnsi="Arial" w:cs="Arial"/>
          <w:sz w:val="22"/>
          <w:szCs w:val="22"/>
        </w:rPr>
        <w:t xml:space="preserve">of these functions </w:t>
      </w:r>
      <w:r w:rsidR="007E4067" w:rsidRPr="00057B14">
        <w:rPr>
          <w:rFonts w:ascii="Arial" w:hAnsi="Arial" w:cs="Arial"/>
          <w:sz w:val="22"/>
          <w:szCs w:val="22"/>
        </w:rPr>
        <w:t xml:space="preserve">are controllable via </w:t>
      </w:r>
      <w:r w:rsidR="007E4067">
        <w:rPr>
          <w:rFonts w:ascii="Arial" w:hAnsi="Arial" w:cs="Arial"/>
          <w:sz w:val="22"/>
          <w:szCs w:val="22"/>
        </w:rPr>
        <w:t xml:space="preserve">the </w:t>
      </w:r>
      <w:r w:rsidR="007E4067" w:rsidRPr="00057B14">
        <w:rPr>
          <w:rFonts w:ascii="Arial" w:hAnsi="Arial" w:cs="Arial"/>
          <w:sz w:val="22"/>
          <w:szCs w:val="22"/>
        </w:rPr>
        <w:t>Ember+</w:t>
      </w:r>
      <w:r w:rsidR="007E4067">
        <w:rPr>
          <w:rFonts w:ascii="Arial" w:hAnsi="Arial" w:cs="Arial"/>
          <w:sz w:val="22"/>
          <w:szCs w:val="22"/>
        </w:rPr>
        <w:t xml:space="preserve"> control protocol</w:t>
      </w:r>
      <w:r w:rsidR="00694FFA">
        <w:rPr>
          <w:rFonts w:ascii="Arial" w:hAnsi="Arial" w:cs="Arial"/>
          <w:sz w:val="22"/>
          <w:szCs w:val="22"/>
        </w:rPr>
        <w:t xml:space="preserve">. In </w:t>
      </w:r>
      <w:r w:rsidR="009209C2">
        <w:rPr>
          <w:rFonts w:ascii="Arial" w:hAnsi="Arial" w:cs="Arial"/>
          <w:sz w:val="22"/>
          <w:szCs w:val="22"/>
        </w:rPr>
        <w:t>addition,</w:t>
      </w:r>
      <w:r w:rsidR="00694FFA">
        <w:rPr>
          <w:rFonts w:ascii="Arial" w:hAnsi="Arial" w:cs="Arial"/>
          <w:sz w:val="22"/>
          <w:szCs w:val="22"/>
        </w:rPr>
        <w:t xml:space="preserve"> tall</w:t>
      </w:r>
      <w:r w:rsidR="00327EB3">
        <w:rPr>
          <w:rFonts w:ascii="Arial" w:hAnsi="Arial" w:cs="Arial"/>
          <w:sz w:val="22"/>
          <w:szCs w:val="22"/>
        </w:rPr>
        <w:t>ie</w:t>
      </w:r>
      <w:r w:rsidR="00694FFA">
        <w:rPr>
          <w:rFonts w:ascii="Arial" w:hAnsi="Arial" w:cs="Arial"/>
          <w:sz w:val="22"/>
          <w:szCs w:val="22"/>
        </w:rPr>
        <w:t xml:space="preserve">s and </w:t>
      </w:r>
      <w:r w:rsidR="00D425C2">
        <w:rPr>
          <w:rFonts w:ascii="Arial" w:hAnsi="Arial" w:cs="Arial"/>
          <w:sz w:val="22"/>
          <w:szCs w:val="22"/>
        </w:rPr>
        <w:t>u</w:t>
      </w:r>
      <w:r w:rsidR="00D425C2" w:rsidRPr="00057B14">
        <w:rPr>
          <w:rFonts w:ascii="Arial" w:hAnsi="Arial" w:cs="Arial"/>
          <w:sz w:val="22"/>
          <w:szCs w:val="22"/>
        </w:rPr>
        <w:t>nder-</w:t>
      </w:r>
      <w:r w:rsidR="00D425C2">
        <w:rPr>
          <w:rFonts w:ascii="Arial" w:hAnsi="Arial" w:cs="Arial"/>
          <w:sz w:val="22"/>
          <w:szCs w:val="22"/>
        </w:rPr>
        <w:t>m</w:t>
      </w:r>
      <w:r w:rsidR="00D425C2" w:rsidRPr="00057B14">
        <w:rPr>
          <w:rFonts w:ascii="Arial" w:hAnsi="Arial" w:cs="Arial"/>
          <w:sz w:val="22"/>
          <w:szCs w:val="22"/>
        </w:rPr>
        <w:t>onitor</w:t>
      </w:r>
      <w:r w:rsidR="00152793">
        <w:rPr>
          <w:rFonts w:ascii="Arial" w:hAnsi="Arial" w:cs="Arial"/>
          <w:sz w:val="22"/>
          <w:szCs w:val="22"/>
        </w:rPr>
        <w:t xml:space="preserve"> </w:t>
      </w:r>
      <w:r w:rsidR="00D425C2">
        <w:rPr>
          <w:rFonts w:ascii="Arial" w:hAnsi="Arial" w:cs="Arial"/>
          <w:sz w:val="22"/>
          <w:szCs w:val="22"/>
        </w:rPr>
        <w:t>d</w:t>
      </w:r>
      <w:r w:rsidR="00D425C2" w:rsidRPr="00057B14">
        <w:rPr>
          <w:rFonts w:ascii="Arial" w:hAnsi="Arial" w:cs="Arial"/>
          <w:sz w:val="22"/>
          <w:szCs w:val="22"/>
        </w:rPr>
        <w:t>isplays</w:t>
      </w:r>
      <w:r w:rsidR="00D425C2">
        <w:rPr>
          <w:rFonts w:ascii="Arial" w:hAnsi="Arial" w:cs="Arial"/>
          <w:sz w:val="22"/>
          <w:szCs w:val="22"/>
        </w:rPr>
        <w:t xml:space="preserve"> can be controlled via TSL 5.0</w:t>
      </w:r>
      <w:r w:rsidR="007E4067" w:rsidRPr="00057B14">
        <w:rPr>
          <w:rFonts w:ascii="Arial" w:hAnsi="Arial" w:cs="Arial"/>
          <w:sz w:val="22"/>
          <w:szCs w:val="22"/>
        </w:rPr>
        <w:t>.</w:t>
      </w:r>
      <w:r w:rsidR="007E4067">
        <w:rPr>
          <w:rFonts w:ascii="Arial" w:hAnsi="Arial" w:cs="Arial"/>
          <w:sz w:val="22"/>
          <w:szCs w:val="22"/>
        </w:rPr>
        <w:t xml:space="preserve"> </w:t>
      </w:r>
    </w:p>
    <w:p w14:paraId="0DE91FD8" w14:textId="77777777" w:rsidR="00057B14" w:rsidRPr="00057B14" w:rsidRDefault="00057B14" w:rsidP="00057B14">
      <w:pPr>
        <w:spacing w:line="360" w:lineRule="auto"/>
        <w:rPr>
          <w:rFonts w:ascii="Arial" w:hAnsi="Arial" w:cs="Arial"/>
          <w:sz w:val="22"/>
          <w:szCs w:val="22"/>
        </w:rPr>
      </w:pPr>
    </w:p>
    <w:p w14:paraId="43774E93" w14:textId="032E289D" w:rsidR="00057B14" w:rsidRPr="00057B14" w:rsidRDefault="00057B14" w:rsidP="00057B14">
      <w:pPr>
        <w:spacing w:line="360" w:lineRule="auto"/>
        <w:rPr>
          <w:rFonts w:ascii="Arial" w:hAnsi="Arial" w:cs="Arial"/>
          <w:sz w:val="22"/>
          <w:szCs w:val="22"/>
        </w:rPr>
      </w:pPr>
      <w:r w:rsidRPr="00057B14">
        <w:rPr>
          <w:rFonts w:ascii="Arial" w:hAnsi="Arial" w:cs="Arial"/>
          <w:sz w:val="22"/>
          <w:szCs w:val="22"/>
        </w:rPr>
        <w:t>The MediorNet MultiViewer features easy and intuitive configuration</w:t>
      </w:r>
      <w:r w:rsidR="005A0DA7">
        <w:rPr>
          <w:rFonts w:ascii="Arial" w:hAnsi="Arial" w:cs="Arial"/>
          <w:sz w:val="22"/>
          <w:szCs w:val="22"/>
        </w:rPr>
        <w:t xml:space="preserve"> in </w:t>
      </w:r>
      <w:r w:rsidR="005A0DA7" w:rsidRPr="00057B14">
        <w:rPr>
          <w:rFonts w:ascii="Arial" w:hAnsi="Arial" w:cs="Arial"/>
          <w:sz w:val="22"/>
          <w:szCs w:val="22"/>
        </w:rPr>
        <w:t xml:space="preserve">a single view </w:t>
      </w:r>
      <w:r w:rsidRPr="00057B14">
        <w:rPr>
          <w:rFonts w:ascii="Arial" w:hAnsi="Arial" w:cs="Arial"/>
          <w:sz w:val="22"/>
          <w:szCs w:val="22"/>
        </w:rPr>
        <w:t>through a convenient drag-and-drop editor. A capability called “Net Configurations” is new to the market and allows users to store configurations in network</w:t>
      </w:r>
      <w:r w:rsidR="00A950EE">
        <w:rPr>
          <w:rFonts w:ascii="Arial" w:hAnsi="Arial" w:cs="Arial"/>
          <w:sz w:val="22"/>
          <w:szCs w:val="22"/>
        </w:rPr>
        <w:t>-</w:t>
      </w:r>
      <w:r w:rsidRPr="00057B14">
        <w:rPr>
          <w:rFonts w:ascii="Arial" w:hAnsi="Arial" w:cs="Arial"/>
          <w:sz w:val="22"/>
          <w:szCs w:val="22"/>
        </w:rPr>
        <w:t xml:space="preserve">wide storage rather than </w:t>
      </w:r>
      <w:r w:rsidR="003E7EB3">
        <w:rPr>
          <w:rFonts w:ascii="Arial" w:hAnsi="Arial" w:cs="Arial"/>
          <w:sz w:val="22"/>
          <w:szCs w:val="22"/>
        </w:rPr>
        <w:t>on local devices</w:t>
      </w:r>
      <w:r w:rsidRPr="00057B14">
        <w:rPr>
          <w:rFonts w:ascii="Arial" w:hAnsi="Arial" w:cs="Arial"/>
          <w:sz w:val="22"/>
          <w:szCs w:val="22"/>
        </w:rPr>
        <w:t xml:space="preserve">. This feature also permits the easy transfer of configurations </w:t>
      </w:r>
      <w:r w:rsidR="00B54B81" w:rsidRPr="0066545F">
        <w:rPr>
          <w:rFonts w:ascii="Arial" w:hAnsi="Arial" w:cs="Arial"/>
          <w:sz w:val="22"/>
          <w:szCs w:val="22"/>
        </w:rPr>
        <w:t>from network</w:t>
      </w:r>
      <w:r w:rsidR="000A4F47" w:rsidRPr="0066545F">
        <w:rPr>
          <w:rFonts w:ascii="Arial" w:hAnsi="Arial" w:cs="Arial"/>
          <w:sz w:val="22"/>
          <w:szCs w:val="22"/>
        </w:rPr>
        <w:t>-wide</w:t>
      </w:r>
      <w:r w:rsidR="00B54B81" w:rsidRPr="0066545F">
        <w:rPr>
          <w:rFonts w:ascii="Arial" w:hAnsi="Arial" w:cs="Arial"/>
          <w:sz w:val="22"/>
          <w:szCs w:val="22"/>
        </w:rPr>
        <w:t xml:space="preserve"> storage</w:t>
      </w:r>
      <w:r w:rsidR="00B54B81">
        <w:rPr>
          <w:rFonts w:ascii="Arial" w:hAnsi="Arial" w:cs="Arial"/>
          <w:sz w:val="22"/>
          <w:szCs w:val="22"/>
        </w:rPr>
        <w:t xml:space="preserve"> </w:t>
      </w:r>
      <w:r w:rsidRPr="00057B14">
        <w:rPr>
          <w:rFonts w:ascii="Arial" w:hAnsi="Arial" w:cs="Arial"/>
          <w:sz w:val="22"/>
          <w:szCs w:val="22"/>
        </w:rPr>
        <w:t>to a particular device and is fully supported through the MediorWorks configuration software and Ember+. Predefined layouts and templates support quick designs and can be manipulated both online and offline.</w:t>
      </w:r>
    </w:p>
    <w:p w14:paraId="530E4494" w14:textId="77777777" w:rsidR="002A0173" w:rsidRDefault="002A0173" w:rsidP="003D6570">
      <w:pPr>
        <w:spacing w:line="360" w:lineRule="auto"/>
        <w:rPr>
          <w:rFonts w:ascii="Arial" w:hAnsi="Arial" w:cs="Arial"/>
          <w:sz w:val="22"/>
          <w:szCs w:val="22"/>
        </w:rPr>
      </w:pPr>
    </w:p>
    <w:p w14:paraId="6569C02C" w14:textId="77777777" w:rsidR="003D6570" w:rsidRPr="003D6570" w:rsidRDefault="003D6570" w:rsidP="003D6570">
      <w:pPr>
        <w:spacing w:line="360" w:lineRule="auto"/>
        <w:rPr>
          <w:rFonts w:ascii="Arial" w:hAnsi="Arial" w:cs="Arial"/>
          <w:sz w:val="22"/>
          <w:szCs w:val="22"/>
        </w:rPr>
      </w:pPr>
      <w:r w:rsidRPr="003D6570">
        <w:rPr>
          <w:rFonts w:ascii="Arial" w:hAnsi="Arial" w:cs="Arial"/>
          <w:sz w:val="22"/>
          <w:szCs w:val="22"/>
        </w:rPr>
        <w:t>Further information about Riedel and the company’s products is available at www.riedel.net.</w:t>
      </w:r>
    </w:p>
    <w:p w14:paraId="24FE5318" w14:textId="77777777" w:rsidR="003D6570" w:rsidRPr="00626FFA" w:rsidRDefault="003D6570" w:rsidP="003D6570">
      <w:pPr>
        <w:spacing w:line="360" w:lineRule="auto"/>
        <w:rPr>
          <w:rFonts w:ascii="Arial" w:hAnsi="Arial" w:cs="Arial"/>
          <w:sz w:val="22"/>
        </w:rPr>
      </w:pPr>
    </w:p>
    <w:p w14:paraId="4BC683E7" w14:textId="77777777" w:rsidR="003D6570" w:rsidRPr="00626FFA" w:rsidRDefault="003D6570" w:rsidP="003D6570">
      <w:pPr>
        <w:pStyle w:val="HTMLBody"/>
        <w:autoSpaceDE/>
        <w:autoSpaceDN/>
        <w:adjustRightInd/>
        <w:spacing w:line="360" w:lineRule="auto"/>
        <w:jc w:val="center"/>
        <w:rPr>
          <w:rFonts w:cs="Arial"/>
          <w:sz w:val="22"/>
        </w:rPr>
      </w:pPr>
      <w:r w:rsidRPr="00626FFA">
        <w:rPr>
          <w:rFonts w:cs="Arial"/>
          <w:sz w:val="22"/>
        </w:rPr>
        <w:t># # #</w:t>
      </w:r>
    </w:p>
    <w:p w14:paraId="19BF1A00" w14:textId="77777777" w:rsidR="005A4049" w:rsidRPr="002B1186" w:rsidRDefault="005A4049" w:rsidP="002B1186">
      <w:pPr>
        <w:pStyle w:val="HTMLBody"/>
        <w:autoSpaceDE/>
        <w:autoSpaceDN/>
        <w:adjustRightInd/>
        <w:spacing w:line="360" w:lineRule="auto"/>
        <w:rPr>
          <w:rFonts w:cs="Arial"/>
          <w:sz w:val="22"/>
          <w:szCs w:val="22"/>
        </w:rPr>
      </w:pPr>
    </w:p>
    <w:p w14:paraId="535526C0" w14:textId="77777777" w:rsidR="00B86E62" w:rsidRPr="00A654FE" w:rsidRDefault="00B86E62" w:rsidP="00B86E62">
      <w:pPr>
        <w:rPr>
          <w:rFonts w:ascii="Arial" w:hAnsi="Arial" w:cs="Arial"/>
          <w:sz w:val="20"/>
          <w:szCs w:val="20"/>
        </w:rPr>
      </w:pPr>
      <w:r w:rsidRPr="00A654FE">
        <w:rPr>
          <w:rFonts w:ascii="Arial" w:hAnsi="Arial" w:cs="Arial"/>
          <w:b/>
          <w:bCs/>
          <w:sz w:val="20"/>
          <w:szCs w:val="20"/>
        </w:rPr>
        <w:t>About Riedel Communications</w:t>
      </w:r>
    </w:p>
    <w:p w14:paraId="04BC68CC" w14:textId="77777777" w:rsidR="00B86E62" w:rsidRDefault="00B86E62" w:rsidP="00B86E62">
      <w:pPr>
        <w:rPr>
          <w:rFonts w:ascii="Arial" w:hAnsi="Arial" w:cs="Arial"/>
          <w:bCs/>
          <w:sz w:val="20"/>
          <w:szCs w:val="20"/>
        </w:rPr>
      </w:pPr>
      <w:r w:rsidRPr="00626FFA">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983144">
        <w:rPr>
          <w:rFonts w:ascii="Arial" w:hAnsi="Arial" w:cs="Arial"/>
          <w:bCs/>
          <w:sz w:val="20"/>
          <w:szCs w:val="20"/>
        </w:rPr>
        <w:t>Riedel is headquartered in Wuppertal, Germany and employs over 450 people in 19 locations throughout Europe, Australia, Asia</w:t>
      </w:r>
      <w:r>
        <w:rPr>
          <w:rFonts w:ascii="Arial" w:hAnsi="Arial" w:cs="Arial"/>
          <w:bCs/>
          <w:sz w:val="20"/>
          <w:szCs w:val="20"/>
        </w:rPr>
        <w:t>,</w:t>
      </w:r>
      <w:r w:rsidRPr="00983144">
        <w:rPr>
          <w:rFonts w:ascii="Arial" w:hAnsi="Arial" w:cs="Arial"/>
          <w:bCs/>
          <w:sz w:val="20"/>
          <w:szCs w:val="20"/>
        </w:rPr>
        <w:t xml:space="preserve"> and the Americas</w:t>
      </w:r>
      <w:r>
        <w:rPr>
          <w:rFonts w:ascii="Arial" w:hAnsi="Arial" w:cs="Arial"/>
          <w:bCs/>
          <w:sz w:val="20"/>
          <w:szCs w:val="20"/>
        </w:rPr>
        <w:t>.</w:t>
      </w:r>
    </w:p>
    <w:p w14:paraId="4B0D13CE" w14:textId="77777777" w:rsidR="00B86E62" w:rsidRPr="00626FFA" w:rsidRDefault="00B86E62" w:rsidP="00B86E62">
      <w:pPr>
        <w:rPr>
          <w:rFonts w:ascii="Arial" w:hAnsi="Arial" w:cs="Arial"/>
          <w:sz w:val="20"/>
          <w:szCs w:val="20"/>
        </w:rPr>
      </w:pPr>
    </w:p>
    <w:p w14:paraId="4FBD9A6E" w14:textId="77777777" w:rsidR="004D5A6E" w:rsidRPr="002B1186" w:rsidRDefault="00B86E62" w:rsidP="00B86E62">
      <w:pPr>
        <w:rPr>
          <w:rFonts w:ascii="Arial" w:eastAsia="MS Mincho" w:hAnsi="Arial" w:cs="Arial"/>
          <w:sz w:val="20"/>
          <w:szCs w:val="20"/>
        </w:rPr>
      </w:pPr>
      <w:r w:rsidRPr="00626FFA">
        <w:rPr>
          <w:rFonts w:ascii="Arial" w:eastAsia="MS Mincho" w:hAnsi="Arial" w:cs="Arial"/>
          <w:sz w:val="20"/>
          <w:szCs w:val="20"/>
        </w:rPr>
        <w:t>All trademarks appearing herein are the prope</w:t>
      </w:r>
      <w:r>
        <w:rPr>
          <w:rFonts w:ascii="Arial" w:eastAsia="MS Mincho" w:hAnsi="Arial" w:cs="Arial"/>
          <w:sz w:val="20"/>
          <w:szCs w:val="20"/>
        </w:rPr>
        <w:t>rty of their respective owners.</w:t>
      </w:r>
    </w:p>
    <w:sectPr w:rsidR="004D5A6E" w:rsidRPr="002B1186" w:rsidSect="005A4049">
      <w:footerReference w:type="default" r:id="rId24"/>
      <w:headerReference w:type="first" r:id="rId25"/>
      <w:footerReference w:type="first" r:id="rId26"/>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60994C" w14:textId="77777777" w:rsidR="009F4525" w:rsidRDefault="009F4525">
      <w:r>
        <w:separator/>
      </w:r>
    </w:p>
  </w:endnote>
  <w:endnote w:type="continuationSeparator" w:id="0">
    <w:p w14:paraId="2F4B9180" w14:textId="77777777" w:rsidR="009F4525" w:rsidRDefault="009F4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MS Mincho">
    <w:panose1 w:val="02020609040205080304"/>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5A196D" w14:textId="079BFDB9" w:rsidR="00285563" w:rsidRPr="00065699" w:rsidRDefault="00285563" w:rsidP="005A4049">
    <w:pPr>
      <w:pStyle w:val="Fuzeile"/>
      <w:jc w:val="right"/>
      <w:rPr>
        <w:rFonts w:ascii="Arial" w:hAnsi="Arial" w:cs="Arial"/>
        <w:sz w:val="20"/>
        <w:szCs w:val="20"/>
      </w:rPr>
    </w:pPr>
    <w:r w:rsidRPr="009316A1">
      <w:rPr>
        <w:rFonts w:ascii="Arial" w:hAnsi="Arial" w:cs="Arial"/>
        <w:sz w:val="20"/>
        <w:szCs w:val="20"/>
        <w:lang w:val="en-GB"/>
      </w:rPr>
      <w:t xml:space="preserve">Page </w:t>
    </w:r>
    <w:r w:rsidR="00A874CF"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00A874CF" w:rsidRPr="009316A1">
      <w:rPr>
        <w:rFonts w:ascii="Arial" w:hAnsi="Arial" w:cs="Arial"/>
        <w:sz w:val="20"/>
        <w:szCs w:val="20"/>
      </w:rPr>
      <w:fldChar w:fldCharType="separate"/>
    </w:r>
    <w:r w:rsidR="00094685">
      <w:rPr>
        <w:rFonts w:ascii="Arial" w:hAnsi="Arial" w:cs="Arial"/>
        <w:noProof/>
        <w:sz w:val="20"/>
        <w:szCs w:val="20"/>
        <w:lang w:val="en-GB"/>
      </w:rPr>
      <w:t>2</w:t>
    </w:r>
    <w:r w:rsidR="00A874CF" w:rsidRPr="009316A1">
      <w:rPr>
        <w:rFonts w:ascii="Arial" w:hAnsi="Arial" w:cs="Arial"/>
        <w:sz w:val="20"/>
        <w:szCs w:val="20"/>
      </w:rPr>
      <w:fldChar w:fldCharType="end"/>
    </w:r>
    <w:r w:rsidRPr="009316A1">
      <w:rPr>
        <w:rFonts w:ascii="Arial" w:hAnsi="Arial" w:cs="Arial"/>
        <w:sz w:val="20"/>
        <w:szCs w:val="20"/>
        <w:lang w:val="en-GB"/>
      </w:rPr>
      <w:t xml:space="preserve"> of </w:t>
    </w:r>
    <w:r w:rsidR="00A950EE">
      <w:rPr>
        <w:rFonts w:ascii="Arial" w:hAnsi="Arial" w:cs="Arial"/>
        <w:sz w:val="20"/>
        <w:szCs w:val="20"/>
      </w:rPr>
      <w:t>2</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68506C" w14:textId="50816AC2" w:rsidR="00285563" w:rsidRPr="000F5EE9" w:rsidRDefault="00285563" w:rsidP="005A4049">
    <w:pPr>
      <w:pStyle w:val="Fuzeile"/>
      <w:jc w:val="right"/>
      <w:rPr>
        <w:rFonts w:ascii="Arial" w:hAnsi="Arial" w:cs="Arial"/>
        <w:sz w:val="20"/>
        <w:szCs w:val="20"/>
      </w:rPr>
    </w:pPr>
    <w:r w:rsidRPr="009316A1">
      <w:rPr>
        <w:rFonts w:ascii="Arial" w:hAnsi="Arial" w:cs="Arial"/>
        <w:sz w:val="20"/>
        <w:szCs w:val="20"/>
        <w:lang w:val="en-GB"/>
      </w:rPr>
      <w:t xml:space="preserve">Page </w:t>
    </w:r>
    <w:r w:rsidR="00A874CF"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00A874CF" w:rsidRPr="009316A1">
      <w:rPr>
        <w:rFonts w:ascii="Arial" w:hAnsi="Arial" w:cs="Arial"/>
        <w:sz w:val="20"/>
        <w:szCs w:val="20"/>
      </w:rPr>
      <w:fldChar w:fldCharType="separate"/>
    </w:r>
    <w:r w:rsidR="00094685">
      <w:rPr>
        <w:rFonts w:ascii="Arial" w:hAnsi="Arial" w:cs="Arial"/>
        <w:noProof/>
        <w:sz w:val="20"/>
        <w:szCs w:val="20"/>
        <w:lang w:val="en-GB"/>
      </w:rPr>
      <w:t>1</w:t>
    </w:r>
    <w:r w:rsidR="00A874CF" w:rsidRPr="009316A1">
      <w:rPr>
        <w:rFonts w:ascii="Arial" w:hAnsi="Arial" w:cs="Arial"/>
        <w:sz w:val="20"/>
        <w:szCs w:val="20"/>
      </w:rPr>
      <w:fldChar w:fldCharType="end"/>
    </w:r>
    <w:r w:rsidRPr="009316A1">
      <w:rPr>
        <w:rFonts w:ascii="Arial" w:hAnsi="Arial" w:cs="Arial"/>
        <w:sz w:val="20"/>
        <w:szCs w:val="20"/>
        <w:lang w:val="en-GB"/>
      </w:rPr>
      <w:t xml:space="preserve"> of </w:t>
    </w:r>
    <w:r w:rsidR="00A950EE">
      <w:rPr>
        <w:rFonts w:ascii="Arial" w:hAnsi="Arial" w:cs="Arial"/>
        <w:sz w:val="20"/>
        <w:szCs w:val="20"/>
      </w:rPr>
      <w:t>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B4AF6A" w14:textId="77777777" w:rsidR="009F4525" w:rsidRDefault="009F4525">
      <w:r>
        <w:separator/>
      </w:r>
    </w:p>
  </w:footnote>
  <w:footnote w:type="continuationSeparator" w:id="0">
    <w:p w14:paraId="43C780E1" w14:textId="77777777" w:rsidR="009F4525" w:rsidRDefault="009F452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EFF95B" w14:textId="64101029" w:rsidR="00285563" w:rsidRDefault="00183528" w:rsidP="005A4049">
    <w:pPr>
      <w:pStyle w:val="Kopfzeile"/>
      <w:jc w:val="right"/>
    </w:pPr>
    <w:r>
      <w:rPr>
        <w:noProof/>
        <w:lang w:val="de-DE" w:eastAsia="de-DE"/>
      </w:rPr>
      <mc:AlternateContent>
        <mc:Choice Requires="wps">
          <w:drawing>
            <wp:anchor distT="0" distB="0" distL="114300" distR="114300" simplePos="0" relativeHeight="251656704" behindDoc="0" locked="0" layoutInCell="1" allowOverlap="1" wp14:anchorId="383FC16D" wp14:editId="65E02C4A">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5C1060C0" w14:textId="77777777" w:rsidR="00285563" w:rsidRPr="0084339B" w:rsidRDefault="00285563">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3FC16D" id="_x0000_t202" coordsize="21600,21600" o:spt="202" path="m0,0l0,21600,21600,21600,2160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" filled="f" stroked="f">
              <v:textbox inset=",7.2pt,,7.2pt">
                <w:txbxContent>
                  <w:p w14:paraId="5C1060C0" w14:textId="77777777" w:rsidR="00285563" w:rsidRPr="0084339B" w:rsidRDefault="00285563">
                    <w:pPr>
                      <w:rPr>
                        <w:rFonts w:ascii="Arial" w:hAnsi="Arial"/>
                        <w:color w:val="FFFFFF"/>
                        <w:sz w:val="28"/>
                      </w:rPr>
                    </w:pPr>
                    <w:r>
                      <w:rPr>
                        <w:rFonts w:ascii="Arial" w:hAnsi="Arial"/>
                        <w:color w:val="FFFFFF"/>
                        <w:sz w:val="28"/>
                      </w:rPr>
                      <w:t>PRESS RELEASE</w:t>
                    </w:r>
                  </w:p>
                </w:txbxContent>
              </v:textbox>
            </v:shape>
          </w:pict>
        </mc:Fallback>
      </mc:AlternateContent>
    </w:r>
    <w:r w:rsidR="00285563">
      <w:rPr>
        <w:noProof/>
        <w:lang w:val="de-DE" w:eastAsia="de-DE"/>
      </w:rPr>
      <w:drawing>
        <wp:anchor distT="0" distB="0" distL="114300" distR="114300" simplePos="0" relativeHeight="251658752" behindDoc="1" locked="0" layoutInCell="1" allowOverlap="1" wp14:anchorId="00EC331D" wp14:editId="0071A213">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anchor>
      </w:drawing>
    </w:r>
    <w:r>
      <w:rPr>
        <w:noProof/>
        <w:lang w:val="de-DE" w:eastAsia="de-DE"/>
      </w:rPr>
      <mc:AlternateContent>
        <mc:Choice Requires="wps">
          <w:drawing>
            <wp:anchor distT="0" distB="0" distL="114300" distR="114300" simplePos="0" relativeHeight="251657728" behindDoc="1" locked="0" layoutInCell="1" allowOverlap="1" wp14:anchorId="226371C5" wp14:editId="56C371E0">
              <wp:simplePos x="0" y="0"/>
              <wp:positionH relativeFrom="column">
                <wp:posOffset>-912495</wp:posOffset>
              </wp:positionH>
              <wp:positionV relativeFrom="paragraph">
                <wp:posOffset>-454025</wp:posOffset>
              </wp:positionV>
              <wp:extent cx="8959215" cy="1143000"/>
              <wp:effectExtent l="1905" t="3175" r="5080" b="0"/>
              <wp:wrapTight wrapText="bothSides">
                <wp:wrapPolygon edited="0">
                  <wp:start x="-23" y="0"/>
                  <wp:lineTo x="-23" y="21420"/>
                  <wp:lineTo x="21600" y="21420"/>
                  <wp:lineTo x="21600" y="0"/>
                  <wp:lineTo x="-23"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0">
                            <a:solidFill>
                              <a:srgbClr val="4A7EBB"/>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a:effectLst>
                              <a:outerShdw blurRad="63500" dist="23000" dir="5400000" rotWithShape="0">
                                <a:srgbClr val="000000">
                                  <a:alpha val="34998"/>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se="http://schemas.microsoft.com/office/word/2015/wordml/symex">
          <w:pict>
            <v:rect w14:anchorId="7B3F5C27" id="Rechteck 2" o:spid="_x0000_s1026" style="position:absolute;margin-left:-71.85pt;margin-top:-35.75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" fillcolor="#bb2129" stroked="f" strokecolor="#4a7ebb" strokeweight="0">
              <v:shadow color="black" opacity="22936f" origin=",.5" offset="0,.63889mm"/>
              <o:lock v:ext="edit" aspectratio="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FBED4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0AF20BA"/>
    <w:multiLevelType w:val="multilevel"/>
    <w:tmpl w:val="8544042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F5E4683"/>
    <w:multiLevelType w:val="multilevel"/>
    <w:tmpl w:val="B12689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E3C2053"/>
    <w:multiLevelType w:val="hybridMultilevel"/>
    <w:tmpl w:val="79ECADD2"/>
    <w:lvl w:ilvl="0" w:tplc="067067B4">
      <w:start w:val="1"/>
      <w:numFmt w:val="bullet"/>
      <w:lvlText w:val="•"/>
      <w:lvlJc w:val="left"/>
      <w:pPr>
        <w:tabs>
          <w:tab w:val="num" w:pos="720"/>
        </w:tabs>
        <w:ind w:left="720" w:hanging="360"/>
      </w:pPr>
      <w:rPr>
        <w:rFonts w:ascii="Arial" w:hAnsi="Arial" w:hint="default"/>
      </w:rPr>
    </w:lvl>
    <w:lvl w:ilvl="1" w:tplc="F2D6A66E" w:tentative="1">
      <w:start w:val="1"/>
      <w:numFmt w:val="bullet"/>
      <w:lvlText w:val="•"/>
      <w:lvlJc w:val="left"/>
      <w:pPr>
        <w:tabs>
          <w:tab w:val="num" w:pos="1440"/>
        </w:tabs>
        <w:ind w:left="1440" w:hanging="360"/>
      </w:pPr>
      <w:rPr>
        <w:rFonts w:ascii="Arial" w:hAnsi="Arial" w:hint="default"/>
      </w:rPr>
    </w:lvl>
    <w:lvl w:ilvl="2" w:tplc="61E021FC" w:tentative="1">
      <w:start w:val="1"/>
      <w:numFmt w:val="bullet"/>
      <w:lvlText w:val="•"/>
      <w:lvlJc w:val="left"/>
      <w:pPr>
        <w:tabs>
          <w:tab w:val="num" w:pos="2160"/>
        </w:tabs>
        <w:ind w:left="2160" w:hanging="360"/>
      </w:pPr>
      <w:rPr>
        <w:rFonts w:ascii="Arial" w:hAnsi="Arial" w:hint="default"/>
      </w:rPr>
    </w:lvl>
    <w:lvl w:ilvl="3" w:tplc="426A5B6C" w:tentative="1">
      <w:start w:val="1"/>
      <w:numFmt w:val="bullet"/>
      <w:lvlText w:val="•"/>
      <w:lvlJc w:val="left"/>
      <w:pPr>
        <w:tabs>
          <w:tab w:val="num" w:pos="2880"/>
        </w:tabs>
        <w:ind w:left="2880" w:hanging="360"/>
      </w:pPr>
      <w:rPr>
        <w:rFonts w:ascii="Arial" w:hAnsi="Arial" w:hint="default"/>
      </w:rPr>
    </w:lvl>
    <w:lvl w:ilvl="4" w:tplc="9C668FAA" w:tentative="1">
      <w:start w:val="1"/>
      <w:numFmt w:val="bullet"/>
      <w:lvlText w:val="•"/>
      <w:lvlJc w:val="left"/>
      <w:pPr>
        <w:tabs>
          <w:tab w:val="num" w:pos="3600"/>
        </w:tabs>
        <w:ind w:left="3600" w:hanging="360"/>
      </w:pPr>
      <w:rPr>
        <w:rFonts w:ascii="Arial" w:hAnsi="Arial" w:hint="default"/>
      </w:rPr>
    </w:lvl>
    <w:lvl w:ilvl="5" w:tplc="11EE4BAA" w:tentative="1">
      <w:start w:val="1"/>
      <w:numFmt w:val="bullet"/>
      <w:lvlText w:val="•"/>
      <w:lvlJc w:val="left"/>
      <w:pPr>
        <w:tabs>
          <w:tab w:val="num" w:pos="4320"/>
        </w:tabs>
        <w:ind w:left="4320" w:hanging="360"/>
      </w:pPr>
      <w:rPr>
        <w:rFonts w:ascii="Arial" w:hAnsi="Arial" w:hint="default"/>
      </w:rPr>
    </w:lvl>
    <w:lvl w:ilvl="6" w:tplc="147C1EDA" w:tentative="1">
      <w:start w:val="1"/>
      <w:numFmt w:val="bullet"/>
      <w:lvlText w:val="•"/>
      <w:lvlJc w:val="left"/>
      <w:pPr>
        <w:tabs>
          <w:tab w:val="num" w:pos="5040"/>
        </w:tabs>
        <w:ind w:left="5040" w:hanging="360"/>
      </w:pPr>
      <w:rPr>
        <w:rFonts w:ascii="Arial" w:hAnsi="Arial" w:hint="default"/>
      </w:rPr>
    </w:lvl>
    <w:lvl w:ilvl="7" w:tplc="E3609E52" w:tentative="1">
      <w:start w:val="1"/>
      <w:numFmt w:val="bullet"/>
      <w:lvlText w:val="•"/>
      <w:lvlJc w:val="left"/>
      <w:pPr>
        <w:tabs>
          <w:tab w:val="num" w:pos="5760"/>
        </w:tabs>
        <w:ind w:left="5760" w:hanging="360"/>
      </w:pPr>
      <w:rPr>
        <w:rFonts w:ascii="Arial" w:hAnsi="Arial" w:hint="default"/>
      </w:rPr>
    </w:lvl>
    <w:lvl w:ilvl="8" w:tplc="53DEBED6" w:tentative="1">
      <w:start w:val="1"/>
      <w:numFmt w:val="bullet"/>
      <w:lvlText w:val="•"/>
      <w:lvlJc w:val="left"/>
      <w:pPr>
        <w:tabs>
          <w:tab w:val="num" w:pos="6480"/>
        </w:tabs>
        <w:ind w:left="6480" w:hanging="360"/>
      </w:pPr>
      <w:rPr>
        <w:rFonts w:ascii="Arial" w:hAnsi="Arial" w:hint="default"/>
      </w:rPr>
    </w:lvl>
  </w:abstractNum>
  <w:abstractNum w:abstractNumId="4">
    <w:nsid w:val="65B77C0C"/>
    <w:multiLevelType w:val="hybridMultilevel"/>
    <w:tmpl w:val="7932E044"/>
    <w:lvl w:ilvl="0" w:tplc="26EC83DE">
      <w:start w:val="1"/>
      <w:numFmt w:val="bullet"/>
      <w:lvlText w:val="•"/>
      <w:lvlJc w:val="left"/>
      <w:pPr>
        <w:tabs>
          <w:tab w:val="num" w:pos="720"/>
        </w:tabs>
        <w:ind w:left="720" w:hanging="360"/>
      </w:pPr>
      <w:rPr>
        <w:rFonts w:ascii="Arial" w:hAnsi="Arial" w:hint="default"/>
      </w:rPr>
    </w:lvl>
    <w:lvl w:ilvl="1" w:tplc="3C2251FA" w:tentative="1">
      <w:start w:val="1"/>
      <w:numFmt w:val="bullet"/>
      <w:lvlText w:val="•"/>
      <w:lvlJc w:val="left"/>
      <w:pPr>
        <w:tabs>
          <w:tab w:val="num" w:pos="1440"/>
        </w:tabs>
        <w:ind w:left="1440" w:hanging="360"/>
      </w:pPr>
      <w:rPr>
        <w:rFonts w:ascii="Arial" w:hAnsi="Arial" w:hint="default"/>
      </w:rPr>
    </w:lvl>
    <w:lvl w:ilvl="2" w:tplc="63E48222" w:tentative="1">
      <w:start w:val="1"/>
      <w:numFmt w:val="bullet"/>
      <w:lvlText w:val="•"/>
      <w:lvlJc w:val="left"/>
      <w:pPr>
        <w:tabs>
          <w:tab w:val="num" w:pos="2160"/>
        </w:tabs>
        <w:ind w:left="2160" w:hanging="360"/>
      </w:pPr>
      <w:rPr>
        <w:rFonts w:ascii="Arial" w:hAnsi="Arial" w:hint="default"/>
      </w:rPr>
    </w:lvl>
    <w:lvl w:ilvl="3" w:tplc="C6F41E9E" w:tentative="1">
      <w:start w:val="1"/>
      <w:numFmt w:val="bullet"/>
      <w:lvlText w:val="•"/>
      <w:lvlJc w:val="left"/>
      <w:pPr>
        <w:tabs>
          <w:tab w:val="num" w:pos="2880"/>
        </w:tabs>
        <w:ind w:left="2880" w:hanging="360"/>
      </w:pPr>
      <w:rPr>
        <w:rFonts w:ascii="Arial" w:hAnsi="Arial" w:hint="default"/>
      </w:rPr>
    </w:lvl>
    <w:lvl w:ilvl="4" w:tplc="0E0E6F52" w:tentative="1">
      <w:start w:val="1"/>
      <w:numFmt w:val="bullet"/>
      <w:lvlText w:val="•"/>
      <w:lvlJc w:val="left"/>
      <w:pPr>
        <w:tabs>
          <w:tab w:val="num" w:pos="3600"/>
        </w:tabs>
        <w:ind w:left="3600" w:hanging="360"/>
      </w:pPr>
      <w:rPr>
        <w:rFonts w:ascii="Arial" w:hAnsi="Arial" w:hint="default"/>
      </w:rPr>
    </w:lvl>
    <w:lvl w:ilvl="5" w:tplc="2B302DB6" w:tentative="1">
      <w:start w:val="1"/>
      <w:numFmt w:val="bullet"/>
      <w:lvlText w:val="•"/>
      <w:lvlJc w:val="left"/>
      <w:pPr>
        <w:tabs>
          <w:tab w:val="num" w:pos="4320"/>
        </w:tabs>
        <w:ind w:left="4320" w:hanging="360"/>
      </w:pPr>
      <w:rPr>
        <w:rFonts w:ascii="Arial" w:hAnsi="Arial" w:hint="default"/>
      </w:rPr>
    </w:lvl>
    <w:lvl w:ilvl="6" w:tplc="07AA67EE" w:tentative="1">
      <w:start w:val="1"/>
      <w:numFmt w:val="bullet"/>
      <w:lvlText w:val="•"/>
      <w:lvlJc w:val="left"/>
      <w:pPr>
        <w:tabs>
          <w:tab w:val="num" w:pos="5040"/>
        </w:tabs>
        <w:ind w:left="5040" w:hanging="360"/>
      </w:pPr>
      <w:rPr>
        <w:rFonts w:ascii="Arial" w:hAnsi="Arial" w:hint="default"/>
      </w:rPr>
    </w:lvl>
    <w:lvl w:ilvl="7" w:tplc="82F6A1D2" w:tentative="1">
      <w:start w:val="1"/>
      <w:numFmt w:val="bullet"/>
      <w:lvlText w:val="•"/>
      <w:lvlJc w:val="left"/>
      <w:pPr>
        <w:tabs>
          <w:tab w:val="num" w:pos="5760"/>
        </w:tabs>
        <w:ind w:left="5760" w:hanging="360"/>
      </w:pPr>
      <w:rPr>
        <w:rFonts w:ascii="Arial" w:hAnsi="Arial" w:hint="default"/>
      </w:rPr>
    </w:lvl>
    <w:lvl w:ilvl="8" w:tplc="8FB0FECE" w:tentative="1">
      <w:start w:val="1"/>
      <w:numFmt w:val="bullet"/>
      <w:lvlText w:val="•"/>
      <w:lvlJc w:val="left"/>
      <w:pPr>
        <w:tabs>
          <w:tab w:val="num" w:pos="6480"/>
        </w:tabs>
        <w:ind w:left="6480" w:hanging="360"/>
      </w:pPr>
      <w:rPr>
        <w:rFonts w:ascii="Arial" w:hAnsi="Arial" w:hint="default"/>
      </w:rPr>
    </w:lvl>
  </w:abstractNum>
  <w:abstractNum w:abstractNumId="5">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0"/>
  </w:num>
  <w:num w:numId="3">
    <w:abstractNumId w:val="2"/>
  </w:num>
  <w:num w:numId="4">
    <w:abstractNumId w:val="1"/>
  </w:num>
  <w:num w:numId="5">
    <w:abstractNumId w:val="3"/>
  </w:num>
  <w:num w:numId="6">
    <w:abstractNumId w:val="4"/>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rkan Güner">
    <w15:presenceInfo w15:providerId="Windows Live" w15:userId="c1463e6179f912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tylePaneSortMethod w:val="0000"/>
  <w:revisionView w:markup="0"/>
  <w:doNotTrackMoves/>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249"/>
    <w:rsid w:val="0000199A"/>
    <w:rsid w:val="00007384"/>
    <w:rsid w:val="00011C99"/>
    <w:rsid w:val="0001678F"/>
    <w:rsid w:val="00017257"/>
    <w:rsid w:val="00017C1E"/>
    <w:rsid w:val="00021718"/>
    <w:rsid w:val="00033AF7"/>
    <w:rsid w:val="0003466C"/>
    <w:rsid w:val="000356D6"/>
    <w:rsid w:val="000555CA"/>
    <w:rsid w:val="0005700C"/>
    <w:rsid w:val="000575E9"/>
    <w:rsid w:val="00057B14"/>
    <w:rsid w:val="00057D0D"/>
    <w:rsid w:val="00065C89"/>
    <w:rsid w:val="000776FF"/>
    <w:rsid w:val="0008066A"/>
    <w:rsid w:val="0008303A"/>
    <w:rsid w:val="00083A42"/>
    <w:rsid w:val="00090023"/>
    <w:rsid w:val="00091269"/>
    <w:rsid w:val="00094685"/>
    <w:rsid w:val="00095249"/>
    <w:rsid w:val="000A1630"/>
    <w:rsid w:val="000A3466"/>
    <w:rsid w:val="000A4F47"/>
    <w:rsid w:val="000A5E0E"/>
    <w:rsid w:val="000B78A0"/>
    <w:rsid w:val="000B79E0"/>
    <w:rsid w:val="000B7F74"/>
    <w:rsid w:val="000C4174"/>
    <w:rsid w:val="000D1D56"/>
    <w:rsid w:val="000D7035"/>
    <w:rsid w:val="000D77C5"/>
    <w:rsid w:val="000F11DF"/>
    <w:rsid w:val="000F44A3"/>
    <w:rsid w:val="000F6B53"/>
    <w:rsid w:val="00113B43"/>
    <w:rsid w:val="00114F07"/>
    <w:rsid w:val="0011704D"/>
    <w:rsid w:val="00131575"/>
    <w:rsid w:val="001362C6"/>
    <w:rsid w:val="00142C0E"/>
    <w:rsid w:val="00145969"/>
    <w:rsid w:val="0014783E"/>
    <w:rsid w:val="00152793"/>
    <w:rsid w:val="00161952"/>
    <w:rsid w:val="00161AC1"/>
    <w:rsid w:val="00162A5C"/>
    <w:rsid w:val="001635AE"/>
    <w:rsid w:val="00177A48"/>
    <w:rsid w:val="00177B3A"/>
    <w:rsid w:val="00180A85"/>
    <w:rsid w:val="00180D10"/>
    <w:rsid w:val="00183528"/>
    <w:rsid w:val="00185446"/>
    <w:rsid w:val="001911B5"/>
    <w:rsid w:val="001A34E8"/>
    <w:rsid w:val="001A5245"/>
    <w:rsid w:val="001B60E4"/>
    <w:rsid w:val="001C3430"/>
    <w:rsid w:val="001D46E2"/>
    <w:rsid w:val="001E1A7C"/>
    <w:rsid w:val="001E2AA1"/>
    <w:rsid w:val="001E3CDA"/>
    <w:rsid w:val="001E59DA"/>
    <w:rsid w:val="001E5CFD"/>
    <w:rsid w:val="002008E8"/>
    <w:rsid w:val="002054B2"/>
    <w:rsid w:val="00206F8E"/>
    <w:rsid w:val="00212901"/>
    <w:rsid w:val="00213D21"/>
    <w:rsid w:val="00214E75"/>
    <w:rsid w:val="0021565F"/>
    <w:rsid w:val="002264DC"/>
    <w:rsid w:val="00236C4F"/>
    <w:rsid w:val="00241E31"/>
    <w:rsid w:val="00252375"/>
    <w:rsid w:val="00252BFF"/>
    <w:rsid w:val="002547FD"/>
    <w:rsid w:val="002554A9"/>
    <w:rsid w:val="00255C04"/>
    <w:rsid w:val="00261B8D"/>
    <w:rsid w:val="00264C00"/>
    <w:rsid w:val="00266D93"/>
    <w:rsid w:val="00270A86"/>
    <w:rsid w:val="002752D4"/>
    <w:rsid w:val="00275B52"/>
    <w:rsid w:val="0028055F"/>
    <w:rsid w:val="00282331"/>
    <w:rsid w:val="00284F5A"/>
    <w:rsid w:val="00285563"/>
    <w:rsid w:val="00287757"/>
    <w:rsid w:val="00290988"/>
    <w:rsid w:val="002977DD"/>
    <w:rsid w:val="002A0173"/>
    <w:rsid w:val="002A4EF1"/>
    <w:rsid w:val="002B1186"/>
    <w:rsid w:val="002B141B"/>
    <w:rsid w:val="002B26C1"/>
    <w:rsid w:val="002B32FE"/>
    <w:rsid w:val="002B616A"/>
    <w:rsid w:val="002C0FBC"/>
    <w:rsid w:val="002C254F"/>
    <w:rsid w:val="002C2EE1"/>
    <w:rsid w:val="002C433E"/>
    <w:rsid w:val="002C6DE3"/>
    <w:rsid w:val="002D1577"/>
    <w:rsid w:val="002D764B"/>
    <w:rsid w:val="002E2F8D"/>
    <w:rsid w:val="002E673A"/>
    <w:rsid w:val="002F414B"/>
    <w:rsid w:val="002F6E26"/>
    <w:rsid w:val="003018C3"/>
    <w:rsid w:val="00312757"/>
    <w:rsid w:val="0032696D"/>
    <w:rsid w:val="003273DC"/>
    <w:rsid w:val="00327EB3"/>
    <w:rsid w:val="00330D5E"/>
    <w:rsid w:val="00331534"/>
    <w:rsid w:val="00331F1A"/>
    <w:rsid w:val="00342FD6"/>
    <w:rsid w:val="003450DC"/>
    <w:rsid w:val="00345278"/>
    <w:rsid w:val="003470DF"/>
    <w:rsid w:val="003474E3"/>
    <w:rsid w:val="00350F73"/>
    <w:rsid w:val="003511C5"/>
    <w:rsid w:val="00355E2B"/>
    <w:rsid w:val="0036589A"/>
    <w:rsid w:val="003668B5"/>
    <w:rsid w:val="00371922"/>
    <w:rsid w:val="00376E6F"/>
    <w:rsid w:val="003920F0"/>
    <w:rsid w:val="003A4033"/>
    <w:rsid w:val="003A6921"/>
    <w:rsid w:val="003A703D"/>
    <w:rsid w:val="003B0F28"/>
    <w:rsid w:val="003B33AF"/>
    <w:rsid w:val="003B444D"/>
    <w:rsid w:val="003C06C5"/>
    <w:rsid w:val="003C15A6"/>
    <w:rsid w:val="003C1664"/>
    <w:rsid w:val="003C5589"/>
    <w:rsid w:val="003D2452"/>
    <w:rsid w:val="003D6570"/>
    <w:rsid w:val="003D664D"/>
    <w:rsid w:val="003E259E"/>
    <w:rsid w:val="003E7188"/>
    <w:rsid w:val="003E7EB3"/>
    <w:rsid w:val="003F6A07"/>
    <w:rsid w:val="00404FBF"/>
    <w:rsid w:val="0040564A"/>
    <w:rsid w:val="00407A98"/>
    <w:rsid w:val="00420B15"/>
    <w:rsid w:val="00421BD1"/>
    <w:rsid w:val="00423A31"/>
    <w:rsid w:val="00425340"/>
    <w:rsid w:val="004306F5"/>
    <w:rsid w:val="00457F9F"/>
    <w:rsid w:val="00472CDA"/>
    <w:rsid w:val="0048202E"/>
    <w:rsid w:val="004841F1"/>
    <w:rsid w:val="00485B39"/>
    <w:rsid w:val="0049066D"/>
    <w:rsid w:val="004934AA"/>
    <w:rsid w:val="00495705"/>
    <w:rsid w:val="00495D50"/>
    <w:rsid w:val="004A01E9"/>
    <w:rsid w:val="004A51A2"/>
    <w:rsid w:val="004B0622"/>
    <w:rsid w:val="004B17B2"/>
    <w:rsid w:val="004B6241"/>
    <w:rsid w:val="004B7352"/>
    <w:rsid w:val="004C045B"/>
    <w:rsid w:val="004C2CF6"/>
    <w:rsid w:val="004D02DD"/>
    <w:rsid w:val="004D5A6E"/>
    <w:rsid w:val="004E0B75"/>
    <w:rsid w:val="004E3CF5"/>
    <w:rsid w:val="004E5325"/>
    <w:rsid w:val="004E55AB"/>
    <w:rsid w:val="004E6BF7"/>
    <w:rsid w:val="004F370A"/>
    <w:rsid w:val="004F53AD"/>
    <w:rsid w:val="005004A3"/>
    <w:rsid w:val="005017DC"/>
    <w:rsid w:val="00503E9C"/>
    <w:rsid w:val="00513669"/>
    <w:rsid w:val="005213D4"/>
    <w:rsid w:val="00521BC5"/>
    <w:rsid w:val="00523B98"/>
    <w:rsid w:val="0052572F"/>
    <w:rsid w:val="005345EE"/>
    <w:rsid w:val="00535306"/>
    <w:rsid w:val="0055024B"/>
    <w:rsid w:val="00550B15"/>
    <w:rsid w:val="005553C8"/>
    <w:rsid w:val="00560701"/>
    <w:rsid w:val="00562423"/>
    <w:rsid w:val="00596A8F"/>
    <w:rsid w:val="005A00F3"/>
    <w:rsid w:val="005A0DA7"/>
    <w:rsid w:val="005A2FA5"/>
    <w:rsid w:val="005A3723"/>
    <w:rsid w:val="005A4049"/>
    <w:rsid w:val="005B1BD9"/>
    <w:rsid w:val="005B4166"/>
    <w:rsid w:val="005B4EF5"/>
    <w:rsid w:val="005C31F2"/>
    <w:rsid w:val="005C4197"/>
    <w:rsid w:val="005D28F0"/>
    <w:rsid w:val="005D497E"/>
    <w:rsid w:val="005E707A"/>
    <w:rsid w:val="005F34F2"/>
    <w:rsid w:val="005F51EA"/>
    <w:rsid w:val="00605FEB"/>
    <w:rsid w:val="00611835"/>
    <w:rsid w:val="006241BE"/>
    <w:rsid w:val="00624A26"/>
    <w:rsid w:val="00627428"/>
    <w:rsid w:val="00637D09"/>
    <w:rsid w:val="006413C5"/>
    <w:rsid w:val="00641E75"/>
    <w:rsid w:val="006575B1"/>
    <w:rsid w:val="00657E5A"/>
    <w:rsid w:val="0066545F"/>
    <w:rsid w:val="00667D36"/>
    <w:rsid w:val="00671E25"/>
    <w:rsid w:val="00675A12"/>
    <w:rsid w:val="00682A00"/>
    <w:rsid w:val="0068404D"/>
    <w:rsid w:val="00684638"/>
    <w:rsid w:val="00686AFA"/>
    <w:rsid w:val="00687128"/>
    <w:rsid w:val="00694FFA"/>
    <w:rsid w:val="00697635"/>
    <w:rsid w:val="00697E02"/>
    <w:rsid w:val="006A67DC"/>
    <w:rsid w:val="006B3E65"/>
    <w:rsid w:val="006B5011"/>
    <w:rsid w:val="006B553B"/>
    <w:rsid w:val="006B73B2"/>
    <w:rsid w:val="006B7D18"/>
    <w:rsid w:val="006C01D4"/>
    <w:rsid w:val="006C2FCE"/>
    <w:rsid w:val="006C3460"/>
    <w:rsid w:val="006C7585"/>
    <w:rsid w:val="006E1CB0"/>
    <w:rsid w:val="006E5C95"/>
    <w:rsid w:val="006F4D89"/>
    <w:rsid w:val="006F7096"/>
    <w:rsid w:val="00704A5C"/>
    <w:rsid w:val="00706900"/>
    <w:rsid w:val="0072679A"/>
    <w:rsid w:val="007426D4"/>
    <w:rsid w:val="00750E33"/>
    <w:rsid w:val="007528CA"/>
    <w:rsid w:val="007530C4"/>
    <w:rsid w:val="00754A7A"/>
    <w:rsid w:val="00754DE7"/>
    <w:rsid w:val="00755B27"/>
    <w:rsid w:val="00757418"/>
    <w:rsid w:val="007802C5"/>
    <w:rsid w:val="007879A0"/>
    <w:rsid w:val="00797FD1"/>
    <w:rsid w:val="007A12B3"/>
    <w:rsid w:val="007A67FF"/>
    <w:rsid w:val="007A6EEE"/>
    <w:rsid w:val="007C0571"/>
    <w:rsid w:val="007C4DAC"/>
    <w:rsid w:val="007C5F56"/>
    <w:rsid w:val="007D7E35"/>
    <w:rsid w:val="007E252D"/>
    <w:rsid w:val="007E4067"/>
    <w:rsid w:val="007F1DDF"/>
    <w:rsid w:val="007F4FC9"/>
    <w:rsid w:val="007F6010"/>
    <w:rsid w:val="008026F9"/>
    <w:rsid w:val="008049B9"/>
    <w:rsid w:val="008116D0"/>
    <w:rsid w:val="00811799"/>
    <w:rsid w:val="008130C5"/>
    <w:rsid w:val="00816CDD"/>
    <w:rsid w:val="0082629D"/>
    <w:rsid w:val="00831AAE"/>
    <w:rsid w:val="00834E97"/>
    <w:rsid w:val="0083500C"/>
    <w:rsid w:val="0083593B"/>
    <w:rsid w:val="00840BC6"/>
    <w:rsid w:val="00843AF3"/>
    <w:rsid w:val="008461D5"/>
    <w:rsid w:val="00847E4B"/>
    <w:rsid w:val="008574F7"/>
    <w:rsid w:val="0085781F"/>
    <w:rsid w:val="008601FE"/>
    <w:rsid w:val="00860AFC"/>
    <w:rsid w:val="00862CF7"/>
    <w:rsid w:val="008671CC"/>
    <w:rsid w:val="008767BC"/>
    <w:rsid w:val="008833E2"/>
    <w:rsid w:val="008854D1"/>
    <w:rsid w:val="0089632A"/>
    <w:rsid w:val="0089764D"/>
    <w:rsid w:val="00897D61"/>
    <w:rsid w:val="008A01DC"/>
    <w:rsid w:val="008A0DC0"/>
    <w:rsid w:val="008A10E6"/>
    <w:rsid w:val="008A3EC6"/>
    <w:rsid w:val="008B2130"/>
    <w:rsid w:val="008C0CEC"/>
    <w:rsid w:val="008C1680"/>
    <w:rsid w:val="008C1B17"/>
    <w:rsid w:val="008D3180"/>
    <w:rsid w:val="008D49A5"/>
    <w:rsid w:val="008D5ED9"/>
    <w:rsid w:val="008E1157"/>
    <w:rsid w:val="008E1455"/>
    <w:rsid w:val="008E2B0F"/>
    <w:rsid w:val="008E31AA"/>
    <w:rsid w:val="008E6154"/>
    <w:rsid w:val="008F1843"/>
    <w:rsid w:val="0090224B"/>
    <w:rsid w:val="0090764B"/>
    <w:rsid w:val="009104F1"/>
    <w:rsid w:val="0091135E"/>
    <w:rsid w:val="00917361"/>
    <w:rsid w:val="009209C2"/>
    <w:rsid w:val="00920E97"/>
    <w:rsid w:val="00931EFD"/>
    <w:rsid w:val="00943167"/>
    <w:rsid w:val="00945606"/>
    <w:rsid w:val="00954BD0"/>
    <w:rsid w:val="009560CD"/>
    <w:rsid w:val="009707D7"/>
    <w:rsid w:val="00977111"/>
    <w:rsid w:val="009774C8"/>
    <w:rsid w:val="009844BC"/>
    <w:rsid w:val="009847B7"/>
    <w:rsid w:val="009A6F3B"/>
    <w:rsid w:val="009B165A"/>
    <w:rsid w:val="009B1B8A"/>
    <w:rsid w:val="009C4C3E"/>
    <w:rsid w:val="009D2F21"/>
    <w:rsid w:val="009D71D9"/>
    <w:rsid w:val="009E4E6F"/>
    <w:rsid w:val="009F1E8B"/>
    <w:rsid w:val="009F2F93"/>
    <w:rsid w:val="009F3C03"/>
    <w:rsid w:val="009F4525"/>
    <w:rsid w:val="00A0025E"/>
    <w:rsid w:val="00A0230D"/>
    <w:rsid w:val="00A0641F"/>
    <w:rsid w:val="00A1120D"/>
    <w:rsid w:val="00A15FB8"/>
    <w:rsid w:val="00A20FF8"/>
    <w:rsid w:val="00A22A98"/>
    <w:rsid w:val="00A23D5B"/>
    <w:rsid w:val="00A30345"/>
    <w:rsid w:val="00A459B6"/>
    <w:rsid w:val="00A51A19"/>
    <w:rsid w:val="00A540C0"/>
    <w:rsid w:val="00A64F48"/>
    <w:rsid w:val="00A74AA9"/>
    <w:rsid w:val="00A7687A"/>
    <w:rsid w:val="00A812EA"/>
    <w:rsid w:val="00A832F8"/>
    <w:rsid w:val="00A84C36"/>
    <w:rsid w:val="00A874CF"/>
    <w:rsid w:val="00A919CF"/>
    <w:rsid w:val="00A950EE"/>
    <w:rsid w:val="00AA2AAC"/>
    <w:rsid w:val="00AA6E90"/>
    <w:rsid w:val="00AB0E9E"/>
    <w:rsid w:val="00AB7C6E"/>
    <w:rsid w:val="00AC1270"/>
    <w:rsid w:val="00AC50AE"/>
    <w:rsid w:val="00AD0B93"/>
    <w:rsid w:val="00AE4B86"/>
    <w:rsid w:val="00AE5C07"/>
    <w:rsid w:val="00AF1753"/>
    <w:rsid w:val="00AF2472"/>
    <w:rsid w:val="00AF40F7"/>
    <w:rsid w:val="00B01973"/>
    <w:rsid w:val="00B125C2"/>
    <w:rsid w:val="00B12732"/>
    <w:rsid w:val="00B17ACF"/>
    <w:rsid w:val="00B31027"/>
    <w:rsid w:val="00B35C77"/>
    <w:rsid w:val="00B37B67"/>
    <w:rsid w:val="00B404B6"/>
    <w:rsid w:val="00B40CBC"/>
    <w:rsid w:val="00B43FBF"/>
    <w:rsid w:val="00B465B3"/>
    <w:rsid w:val="00B47572"/>
    <w:rsid w:val="00B47883"/>
    <w:rsid w:val="00B54B81"/>
    <w:rsid w:val="00B60507"/>
    <w:rsid w:val="00B70C62"/>
    <w:rsid w:val="00B77B8B"/>
    <w:rsid w:val="00B80877"/>
    <w:rsid w:val="00B86E62"/>
    <w:rsid w:val="00B90BE8"/>
    <w:rsid w:val="00B949D8"/>
    <w:rsid w:val="00BA062C"/>
    <w:rsid w:val="00BB09EC"/>
    <w:rsid w:val="00BB10A7"/>
    <w:rsid w:val="00BB158A"/>
    <w:rsid w:val="00BB1E41"/>
    <w:rsid w:val="00BB3206"/>
    <w:rsid w:val="00BB4F5B"/>
    <w:rsid w:val="00BC1374"/>
    <w:rsid w:val="00BC2C0E"/>
    <w:rsid w:val="00BC2CF9"/>
    <w:rsid w:val="00BC46EB"/>
    <w:rsid w:val="00BD361D"/>
    <w:rsid w:val="00BD6578"/>
    <w:rsid w:val="00BD75CE"/>
    <w:rsid w:val="00BE1E7C"/>
    <w:rsid w:val="00BE24D5"/>
    <w:rsid w:val="00BF671A"/>
    <w:rsid w:val="00BF7DEE"/>
    <w:rsid w:val="00C003CA"/>
    <w:rsid w:val="00C023C2"/>
    <w:rsid w:val="00C0310A"/>
    <w:rsid w:val="00C04B83"/>
    <w:rsid w:val="00C154F7"/>
    <w:rsid w:val="00C20C03"/>
    <w:rsid w:val="00C246B0"/>
    <w:rsid w:val="00C262C8"/>
    <w:rsid w:val="00C37926"/>
    <w:rsid w:val="00C40877"/>
    <w:rsid w:val="00C64708"/>
    <w:rsid w:val="00C72C88"/>
    <w:rsid w:val="00C7428B"/>
    <w:rsid w:val="00C77A00"/>
    <w:rsid w:val="00C8392B"/>
    <w:rsid w:val="00C84403"/>
    <w:rsid w:val="00C85D10"/>
    <w:rsid w:val="00C86972"/>
    <w:rsid w:val="00C87C48"/>
    <w:rsid w:val="00C90A79"/>
    <w:rsid w:val="00C91A72"/>
    <w:rsid w:val="00CA1898"/>
    <w:rsid w:val="00CA1958"/>
    <w:rsid w:val="00CA7A0F"/>
    <w:rsid w:val="00CB0857"/>
    <w:rsid w:val="00CD1290"/>
    <w:rsid w:val="00CF4E43"/>
    <w:rsid w:val="00CF6775"/>
    <w:rsid w:val="00D001D5"/>
    <w:rsid w:val="00D06277"/>
    <w:rsid w:val="00D10D8E"/>
    <w:rsid w:val="00D146C0"/>
    <w:rsid w:val="00D15884"/>
    <w:rsid w:val="00D40295"/>
    <w:rsid w:val="00D425C2"/>
    <w:rsid w:val="00D4548E"/>
    <w:rsid w:val="00D45DB1"/>
    <w:rsid w:val="00D47882"/>
    <w:rsid w:val="00D505CD"/>
    <w:rsid w:val="00D5492A"/>
    <w:rsid w:val="00D55439"/>
    <w:rsid w:val="00D5731A"/>
    <w:rsid w:val="00D6272B"/>
    <w:rsid w:val="00D7287A"/>
    <w:rsid w:val="00D74737"/>
    <w:rsid w:val="00D764F4"/>
    <w:rsid w:val="00D80723"/>
    <w:rsid w:val="00D84B6E"/>
    <w:rsid w:val="00D86916"/>
    <w:rsid w:val="00D86C32"/>
    <w:rsid w:val="00D93BC1"/>
    <w:rsid w:val="00D953D4"/>
    <w:rsid w:val="00DA2975"/>
    <w:rsid w:val="00DA5AD6"/>
    <w:rsid w:val="00DA78E5"/>
    <w:rsid w:val="00DC5FC7"/>
    <w:rsid w:val="00DC62F2"/>
    <w:rsid w:val="00DD2AF1"/>
    <w:rsid w:val="00DD37A2"/>
    <w:rsid w:val="00DD66AF"/>
    <w:rsid w:val="00DD6DAC"/>
    <w:rsid w:val="00DE203C"/>
    <w:rsid w:val="00DF3ABA"/>
    <w:rsid w:val="00E0772C"/>
    <w:rsid w:val="00E116B0"/>
    <w:rsid w:val="00E119B7"/>
    <w:rsid w:val="00E309EF"/>
    <w:rsid w:val="00E312EE"/>
    <w:rsid w:val="00E3373A"/>
    <w:rsid w:val="00E43673"/>
    <w:rsid w:val="00E46E58"/>
    <w:rsid w:val="00E51DB4"/>
    <w:rsid w:val="00E5298C"/>
    <w:rsid w:val="00E538F3"/>
    <w:rsid w:val="00E55989"/>
    <w:rsid w:val="00E57AF4"/>
    <w:rsid w:val="00E61AFF"/>
    <w:rsid w:val="00E655AD"/>
    <w:rsid w:val="00E71B06"/>
    <w:rsid w:val="00E71BE0"/>
    <w:rsid w:val="00E86988"/>
    <w:rsid w:val="00E87A32"/>
    <w:rsid w:val="00EA00E1"/>
    <w:rsid w:val="00EA7A3F"/>
    <w:rsid w:val="00EB270F"/>
    <w:rsid w:val="00EB3AE9"/>
    <w:rsid w:val="00EC0106"/>
    <w:rsid w:val="00EC0DFC"/>
    <w:rsid w:val="00EC1E1B"/>
    <w:rsid w:val="00EC2E1C"/>
    <w:rsid w:val="00EC7890"/>
    <w:rsid w:val="00ED05C2"/>
    <w:rsid w:val="00ED0E0B"/>
    <w:rsid w:val="00ED163C"/>
    <w:rsid w:val="00ED27A5"/>
    <w:rsid w:val="00ED5D8B"/>
    <w:rsid w:val="00ED7AB6"/>
    <w:rsid w:val="00EF0F26"/>
    <w:rsid w:val="00EF117A"/>
    <w:rsid w:val="00EF5F44"/>
    <w:rsid w:val="00EF62F2"/>
    <w:rsid w:val="00F015E4"/>
    <w:rsid w:val="00F03A41"/>
    <w:rsid w:val="00F04F23"/>
    <w:rsid w:val="00F13952"/>
    <w:rsid w:val="00F14BD2"/>
    <w:rsid w:val="00F162F2"/>
    <w:rsid w:val="00F17467"/>
    <w:rsid w:val="00F17A11"/>
    <w:rsid w:val="00F21DF4"/>
    <w:rsid w:val="00F22D2B"/>
    <w:rsid w:val="00F356F8"/>
    <w:rsid w:val="00F36D39"/>
    <w:rsid w:val="00F569BB"/>
    <w:rsid w:val="00F57B71"/>
    <w:rsid w:val="00F7065E"/>
    <w:rsid w:val="00F7280B"/>
    <w:rsid w:val="00F73306"/>
    <w:rsid w:val="00F75A43"/>
    <w:rsid w:val="00F9006A"/>
    <w:rsid w:val="00F90994"/>
    <w:rsid w:val="00F91929"/>
    <w:rsid w:val="00F96DBB"/>
    <w:rsid w:val="00FA030B"/>
    <w:rsid w:val="00FB6805"/>
    <w:rsid w:val="00FC5792"/>
    <w:rsid w:val="00FC6767"/>
    <w:rsid w:val="00FD01F9"/>
    <w:rsid w:val="00FD276A"/>
    <w:rsid w:val="00FD4491"/>
    <w:rsid w:val="00FD7511"/>
    <w:rsid w:val="00FE4644"/>
    <w:rsid w:val="00FE4E0F"/>
    <w:rsid w:val="00FE589C"/>
    <w:rsid w:val="00FF14F1"/>
    <w:rsid w:val="00FF4BD6"/>
    <w:rsid w:val="00FF741F"/>
    <w:rsid w:val="00FF754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B06E29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 Spacing" w:qFormat="1"/>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sid w:val="00DE68DC"/>
    <w:rPr>
      <w:sz w:val="24"/>
      <w:szCs w:val="24"/>
    </w:rPr>
  </w:style>
  <w:style w:type="paragraph" w:styleId="berschrift1">
    <w:name w:val="heading 1"/>
    <w:basedOn w:val="Standard"/>
    <w:next w:val="Standard"/>
    <w:qFormat/>
    <w:rsid w:val="00DE68DC"/>
    <w:pPr>
      <w:keepNext/>
      <w:spacing w:before="240" w:after="60"/>
      <w:outlineLvl w:val="0"/>
    </w:pPr>
    <w:rPr>
      <w:rFonts w:ascii="Arial" w:hAnsi="Arial" w:cs="Arial"/>
      <w:b/>
      <w:bCs/>
      <w:kern w:val="32"/>
      <w:sz w:val="32"/>
      <w:szCs w:val="32"/>
    </w:rPr>
  </w:style>
  <w:style w:type="paragraph" w:styleId="berschrift2">
    <w:name w:val="heading 2"/>
    <w:basedOn w:val="Standard"/>
    <w:qFormat/>
    <w:rsid w:val="00DE68DC"/>
    <w:pPr>
      <w:overflowPunct w:val="0"/>
      <w:jc w:val="center"/>
      <w:outlineLvl w:val="1"/>
    </w:pPr>
    <w:rPr>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msoins">
    <w:name w:val="msoins"/>
    <w:rsid w:val="00DE68DC"/>
    <w:rPr>
      <w:rFonts w:cs="Times New Roman"/>
      <w:color w:val="008080"/>
      <w:u w:val="single"/>
    </w:rPr>
  </w:style>
  <w:style w:type="paragraph" w:styleId="Sprechblasentext">
    <w:name w:val="Balloon Text"/>
    <w:basedOn w:val="Standard"/>
    <w:semiHidden/>
    <w:rsid w:val="00DE68DC"/>
    <w:rPr>
      <w:rFonts w:ascii="Tahoma" w:hAnsi="Tahoma" w:cs="Tahoma"/>
      <w:sz w:val="16"/>
      <w:szCs w:val="16"/>
    </w:rPr>
  </w:style>
  <w:style w:type="paragraph" w:styleId="Kopfzeile">
    <w:name w:val="header"/>
    <w:basedOn w:val="Standard"/>
    <w:link w:val="KopfzeileZchn"/>
    <w:uiPriority w:val="99"/>
    <w:rsid w:val="00DE68DC"/>
    <w:pPr>
      <w:tabs>
        <w:tab w:val="center" w:pos="4320"/>
        <w:tab w:val="right" w:pos="8640"/>
      </w:tabs>
    </w:pPr>
  </w:style>
  <w:style w:type="paragraph" w:styleId="Fuzeile">
    <w:name w:val="footer"/>
    <w:basedOn w:val="Standard"/>
    <w:link w:val="FuzeileZchn"/>
    <w:rsid w:val="00DE68DC"/>
    <w:pPr>
      <w:tabs>
        <w:tab w:val="center" w:pos="4320"/>
        <w:tab w:val="right" w:pos="8640"/>
      </w:tabs>
    </w:pPr>
  </w:style>
  <w:style w:type="character" w:styleId="Link">
    <w:name w:val="Hyperlink"/>
    <w:semiHidden/>
    <w:rsid w:val="00DE68DC"/>
    <w:rPr>
      <w:rFonts w:cs="Times New Roman"/>
      <w:color w:val="0000FF"/>
      <w:u w:val="single"/>
    </w:rPr>
  </w:style>
  <w:style w:type="paragraph" w:styleId="Textkrper">
    <w:name w:val="Body Text"/>
    <w:basedOn w:val="Standard"/>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Standard"/>
    <w:rsid w:val="00DE68DC"/>
    <w:pPr>
      <w:spacing w:before="100" w:beforeAutospacing="1" w:after="198"/>
    </w:pPr>
    <w:rPr>
      <w:sz w:val="17"/>
      <w:szCs w:val="17"/>
    </w:rPr>
  </w:style>
  <w:style w:type="paragraph" w:styleId="Blocktext">
    <w:name w:val="Block Text"/>
    <w:basedOn w:val="Standard"/>
    <w:semiHidden/>
    <w:rsid w:val="00DE68DC"/>
    <w:pPr>
      <w:overflowPunct w:val="0"/>
      <w:ind w:left="720" w:right="-84"/>
      <w:jc w:val="center"/>
      <w:outlineLvl w:val="1"/>
    </w:pPr>
    <w:rPr>
      <w:b/>
      <w:bCs/>
      <w:sz w:val="30"/>
      <w:szCs w:val="28"/>
    </w:rPr>
  </w:style>
  <w:style w:type="paragraph" w:styleId="Textkrper2">
    <w:name w:val="Body Text 2"/>
    <w:basedOn w:val="Standard"/>
    <w:semiHidden/>
    <w:rsid w:val="00DE68DC"/>
    <w:pPr>
      <w:spacing w:line="360" w:lineRule="auto"/>
    </w:pPr>
    <w:rPr>
      <w:sz w:val="22"/>
      <w:szCs w:val="16"/>
    </w:rPr>
  </w:style>
  <w:style w:type="paragraph" w:styleId="Textkrper3">
    <w:name w:val="Body Text 3"/>
    <w:basedOn w:val="Standard"/>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Kommentarzeichen">
    <w:name w:val="annotation reference"/>
    <w:rsid w:val="00FE6232"/>
    <w:rPr>
      <w:rFonts w:cs="Times New Roman"/>
      <w:sz w:val="16"/>
      <w:szCs w:val="16"/>
    </w:rPr>
  </w:style>
  <w:style w:type="paragraph" w:styleId="Kommentartext">
    <w:name w:val="annotation text"/>
    <w:basedOn w:val="Standard"/>
    <w:link w:val="KommentartextZchn"/>
    <w:rsid w:val="00FE6232"/>
    <w:rPr>
      <w:sz w:val="20"/>
      <w:szCs w:val="20"/>
    </w:rPr>
  </w:style>
  <w:style w:type="character" w:customStyle="1" w:styleId="KommentartextZchn">
    <w:name w:val="Kommentartext Zchn"/>
    <w:link w:val="Kommentartext"/>
    <w:locked/>
    <w:rsid w:val="00FE6232"/>
    <w:rPr>
      <w:rFonts w:cs="Times New Roman"/>
    </w:rPr>
  </w:style>
  <w:style w:type="paragraph" w:styleId="Kommentarthema">
    <w:name w:val="annotation subject"/>
    <w:basedOn w:val="Kommentartext"/>
    <w:next w:val="Kommentartext"/>
    <w:link w:val="KommentarthemaZchn"/>
    <w:semiHidden/>
    <w:rsid w:val="00FE6232"/>
    <w:rPr>
      <w:b/>
      <w:bCs/>
    </w:rPr>
  </w:style>
  <w:style w:type="character" w:customStyle="1" w:styleId="KommentarthemaZchn">
    <w:name w:val="Kommentarthema Zchn"/>
    <w:link w:val="Kommentarthema"/>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BesuchterLink">
    <w:name w:val="FollowedHyperlink"/>
    <w:rsid w:val="004C50E7"/>
    <w:rPr>
      <w:color w:val="800080"/>
      <w:u w:val="single"/>
    </w:rPr>
  </w:style>
  <w:style w:type="paragraph" w:styleId="NurText">
    <w:name w:val="Plain Text"/>
    <w:basedOn w:val="Standard"/>
    <w:link w:val="NurTextZchn"/>
    <w:rsid w:val="00A109E0"/>
    <w:rPr>
      <w:rFonts w:ascii="Courier New" w:hAnsi="Courier New"/>
      <w:sz w:val="20"/>
      <w:szCs w:val="20"/>
    </w:rPr>
  </w:style>
  <w:style w:type="character" w:customStyle="1" w:styleId="NurTextZchn">
    <w:name w:val="Nur Text Zchn"/>
    <w:link w:val="NurText"/>
    <w:rsid w:val="00A109E0"/>
    <w:rPr>
      <w:rFonts w:ascii="Courier New" w:hAnsi="Courier New" w:cs="Courier New"/>
    </w:rPr>
  </w:style>
  <w:style w:type="paragraph" w:styleId="StandardWeb">
    <w:name w:val="Normal (Web)"/>
    <w:basedOn w:val="Standard"/>
    <w:uiPriority w:val="99"/>
    <w:rsid w:val="00763E80"/>
  </w:style>
  <w:style w:type="character" w:customStyle="1" w:styleId="KopfzeileZchn">
    <w:name w:val="Kopfzeile Zchn"/>
    <w:link w:val="Kopfzeile"/>
    <w:uiPriority w:val="99"/>
    <w:rsid w:val="00484893"/>
    <w:rPr>
      <w:sz w:val="24"/>
      <w:szCs w:val="24"/>
    </w:rPr>
  </w:style>
  <w:style w:type="character" w:customStyle="1" w:styleId="FuzeileZchn">
    <w:name w:val="Fußzeile Zchn"/>
    <w:link w:val="Fuzeile"/>
    <w:rsid w:val="00484893"/>
    <w:rPr>
      <w:sz w:val="24"/>
      <w:szCs w:val="24"/>
    </w:rPr>
  </w:style>
  <w:style w:type="paragraph" w:customStyle="1" w:styleId="ColorfulGrid-Accent61">
    <w:name w:val="Colorful Grid - Accent 61"/>
    <w:hidden/>
    <w:rsid w:val="001332CA"/>
    <w:rPr>
      <w:sz w:val="24"/>
      <w:szCs w:val="24"/>
    </w:rPr>
  </w:style>
  <w:style w:type="paragraph" w:customStyle="1" w:styleId="LightShading-Accent51">
    <w:name w:val="Light Shading - Accent 51"/>
    <w:hidden/>
    <w:rsid w:val="007530C4"/>
    <w:rPr>
      <w:sz w:val="24"/>
      <w:szCs w:val="24"/>
    </w:rPr>
  </w:style>
  <w:style w:type="paragraph" w:customStyle="1" w:styleId="MediumList1-Accent41">
    <w:name w:val="Medium List 1 - Accent 41"/>
    <w:hidden/>
    <w:rsid w:val="00F17467"/>
    <w:rPr>
      <w:sz w:val="24"/>
      <w:szCs w:val="24"/>
    </w:rPr>
  </w:style>
  <w:style w:type="paragraph" w:customStyle="1" w:styleId="DarkList-Accent31">
    <w:name w:val="Dark List - Accent 31"/>
    <w:hidden/>
    <w:rsid w:val="005B1BD9"/>
    <w:rPr>
      <w:sz w:val="24"/>
      <w:szCs w:val="24"/>
    </w:rPr>
  </w:style>
  <w:style w:type="paragraph" w:customStyle="1" w:styleId="MediumList2-Accent21">
    <w:name w:val="Medium List 2 - Accent 21"/>
    <w:hidden/>
    <w:rsid w:val="00F03A41"/>
    <w:rPr>
      <w:sz w:val="24"/>
      <w:szCs w:val="24"/>
    </w:rPr>
  </w:style>
  <w:style w:type="paragraph" w:customStyle="1" w:styleId="Default">
    <w:name w:val="Default"/>
    <w:rsid w:val="002977DD"/>
    <w:pPr>
      <w:autoSpaceDE w:val="0"/>
      <w:autoSpaceDN w:val="0"/>
      <w:adjustRightInd w:val="0"/>
    </w:pPr>
    <w:rPr>
      <w:color w:val="000000"/>
      <w:sz w:val="24"/>
      <w:szCs w:val="24"/>
    </w:rPr>
  </w:style>
  <w:style w:type="paragraph" w:styleId="Listenabsatz">
    <w:name w:val="List Paragraph"/>
    <w:basedOn w:val="Standard"/>
    <w:uiPriority w:val="34"/>
    <w:qFormat/>
    <w:rsid w:val="00B35C77"/>
    <w:pPr>
      <w:ind w:left="720"/>
      <w:contextualSpacing/>
    </w:pPr>
  </w:style>
  <w:style w:type="character" w:customStyle="1" w:styleId="welcomesubheadline">
    <w:name w:val="welcome__subheadline"/>
    <w:basedOn w:val="Absatz-Standardschriftart"/>
    <w:rsid w:val="00EB3AE9"/>
  </w:style>
  <w:style w:type="paragraph" w:customStyle="1" w:styleId="welcomeintro">
    <w:name w:val="welcome__intro"/>
    <w:basedOn w:val="Standard"/>
    <w:rsid w:val="00EB3AE9"/>
    <w:pPr>
      <w:spacing w:before="100" w:beforeAutospacing="1" w:after="100" w:afterAutospacing="1"/>
    </w:pPr>
  </w:style>
  <w:style w:type="paragraph" w:customStyle="1" w:styleId="Standard1">
    <w:name w:val="Standard1"/>
    <w:rsid w:val="00BB10A7"/>
    <w:pPr>
      <w:suppressAutoHyphens/>
      <w:autoSpaceDN w:val="0"/>
      <w:spacing w:after="200" w:line="276" w:lineRule="auto"/>
    </w:pPr>
    <w:rPr>
      <w:rFonts w:ascii="Calibri" w:eastAsia="Calibri" w:hAnsi="Calibri"/>
      <w:sz w:val="22"/>
      <w:szCs w:val="22"/>
    </w:rPr>
  </w:style>
  <w:style w:type="character" w:customStyle="1" w:styleId="Absatz-Standardschriftart1">
    <w:name w:val="Absatz-Standardschriftart1"/>
    <w:rsid w:val="00BB10A7"/>
  </w:style>
  <w:style w:type="character" w:customStyle="1" w:styleId="apple-converted-space">
    <w:name w:val="apple-converted-space"/>
    <w:basedOn w:val="Absatz-Standardschriftart"/>
    <w:rsid w:val="00D15884"/>
  </w:style>
  <w:style w:type="character" w:customStyle="1" w:styleId="mw-headline">
    <w:name w:val="mw-headline"/>
    <w:basedOn w:val="Absatz-Standardschriftart"/>
    <w:rsid w:val="00D15884"/>
  </w:style>
  <w:style w:type="character" w:customStyle="1" w:styleId="mw-editsection">
    <w:name w:val="mw-editsection"/>
    <w:basedOn w:val="Absatz-Standardschriftart"/>
    <w:rsid w:val="00D15884"/>
  </w:style>
  <w:style w:type="character" w:customStyle="1" w:styleId="mw-editsection-bracket">
    <w:name w:val="mw-editsection-bracket"/>
    <w:basedOn w:val="Absatz-Standardschriftart"/>
    <w:rsid w:val="00D15884"/>
  </w:style>
  <w:style w:type="paragraph" w:styleId="berarbeitung">
    <w:name w:val="Revision"/>
    <w:hidden/>
    <w:semiHidden/>
    <w:rsid w:val="00E87A32"/>
    <w:rPr>
      <w:sz w:val="24"/>
      <w:szCs w:val="24"/>
    </w:rPr>
  </w:style>
  <w:style w:type="paragraph" w:styleId="Dokumentstruktur">
    <w:name w:val="Document Map"/>
    <w:basedOn w:val="Standard"/>
    <w:link w:val="DokumentstrukturZchn"/>
    <w:semiHidden/>
    <w:unhideWhenUsed/>
    <w:rsid w:val="00255C04"/>
  </w:style>
  <w:style w:type="character" w:customStyle="1" w:styleId="DokumentstrukturZchn">
    <w:name w:val="Dokumentstruktur Zchn"/>
    <w:basedOn w:val="Absatz-Standardschriftart"/>
    <w:link w:val="Dokumentstruktur"/>
    <w:semiHidden/>
    <w:rsid w:val="00255C0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6171115">
      <w:bodyDiv w:val="1"/>
      <w:marLeft w:val="0"/>
      <w:marRight w:val="0"/>
      <w:marTop w:val="0"/>
      <w:marBottom w:val="0"/>
      <w:divBdr>
        <w:top w:val="none" w:sz="0" w:space="0" w:color="auto"/>
        <w:left w:val="none" w:sz="0" w:space="0" w:color="auto"/>
        <w:bottom w:val="none" w:sz="0" w:space="0" w:color="auto"/>
        <w:right w:val="none" w:sz="0" w:space="0" w:color="auto"/>
      </w:divBdr>
      <w:divsChild>
        <w:div w:id="131137920">
          <w:marLeft w:val="274"/>
          <w:marRight w:val="0"/>
          <w:marTop w:val="0"/>
          <w:marBottom w:val="0"/>
          <w:divBdr>
            <w:top w:val="none" w:sz="0" w:space="0" w:color="auto"/>
            <w:left w:val="none" w:sz="0" w:space="0" w:color="auto"/>
            <w:bottom w:val="none" w:sz="0" w:space="0" w:color="auto"/>
            <w:right w:val="none" w:sz="0" w:space="0" w:color="auto"/>
          </w:divBdr>
        </w:div>
      </w:divsChild>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816728519">
      <w:bodyDiv w:val="1"/>
      <w:marLeft w:val="0"/>
      <w:marRight w:val="0"/>
      <w:marTop w:val="0"/>
      <w:marBottom w:val="0"/>
      <w:divBdr>
        <w:top w:val="none" w:sz="0" w:space="0" w:color="auto"/>
        <w:left w:val="none" w:sz="0" w:space="0" w:color="auto"/>
        <w:bottom w:val="none" w:sz="0" w:space="0" w:color="auto"/>
        <w:right w:val="none" w:sz="0" w:space="0" w:color="auto"/>
      </w:divBdr>
    </w:div>
    <w:div w:id="932326921">
      <w:bodyDiv w:val="1"/>
      <w:marLeft w:val="0"/>
      <w:marRight w:val="0"/>
      <w:marTop w:val="0"/>
      <w:marBottom w:val="0"/>
      <w:divBdr>
        <w:top w:val="none" w:sz="0" w:space="0" w:color="auto"/>
        <w:left w:val="none" w:sz="0" w:space="0" w:color="auto"/>
        <w:bottom w:val="none" w:sz="0" w:space="0" w:color="auto"/>
        <w:right w:val="none" w:sz="0" w:space="0" w:color="auto"/>
      </w:divBdr>
    </w:div>
    <w:div w:id="970286017">
      <w:bodyDiv w:val="1"/>
      <w:marLeft w:val="0"/>
      <w:marRight w:val="0"/>
      <w:marTop w:val="0"/>
      <w:marBottom w:val="0"/>
      <w:divBdr>
        <w:top w:val="none" w:sz="0" w:space="0" w:color="auto"/>
        <w:left w:val="none" w:sz="0" w:space="0" w:color="auto"/>
        <w:bottom w:val="none" w:sz="0" w:space="0" w:color="auto"/>
        <w:right w:val="none" w:sz="0" w:space="0" w:color="auto"/>
      </w:divBdr>
    </w:div>
    <w:div w:id="1297370661">
      <w:bodyDiv w:val="1"/>
      <w:marLeft w:val="0"/>
      <w:marRight w:val="0"/>
      <w:marTop w:val="0"/>
      <w:marBottom w:val="0"/>
      <w:divBdr>
        <w:top w:val="none" w:sz="0" w:space="0" w:color="auto"/>
        <w:left w:val="none" w:sz="0" w:space="0" w:color="auto"/>
        <w:bottom w:val="none" w:sz="0" w:space="0" w:color="auto"/>
        <w:right w:val="none" w:sz="0" w:space="0" w:color="auto"/>
      </w:divBdr>
      <w:divsChild>
        <w:div w:id="835995265">
          <w:marLeft w:val="0"/>
          <w:marRight w:val="0"/>
          <w:marTop w:val="0"/>
          <w:marBottom w:val="0"/>
          <w:divBdr>
            <w:top w:val="none" w:sz="0" w:space="0" w:color="auto"/>
            <w:left w:val="none" w:sz="0" w:space="0" w:color="auto"/>
            <w:bottom w:val="none" w:sz="0" w:space="0" w:color="auto"/>
            <w:right w:val="none" w:sz="0" w:space="0" w:color="auto"/>
          </w:divBdr>
        </w:div>
      </w:divsChild>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545293775">
      <w:bodyDiv w:val="1"/>
      <w:marLeft w:val="0"/>
      <w:marRight w:val="0"/>
      <w:marTop w:val="0"/>
      <w:marBottom w:val="0"/>
      <w:divBdr>
        <w:top w:val="none" w:sz="0" w:space="0" w:color="auto"/>
        <w:left w:val="none" w:sz="0" w:space="0" w:color="auto"/>
        <w:bottom w:val="none" w:sz="0" w:space="0" w:color="auto"/>
        <w:right w:val="none" w:sz="0" w:space="0" w:color="auto"/>
      </w:divBdr>
      <w:divsChild>
        <w:div w:id="1315064686">
          <w:marLeft w:val="0"/>
          <w:marRight w:val="0"/>
          <w:marTop w:val="0"/>
          <w:marBottom w:val="0"/>
          <w:divBdr>
            <w:top w:val="none" w:sz="0" w:space="0" w:color="auto"/>
            <w:left w:val="none" w:sz="0" w:space="0" w:color="auto"/>
            <w:bottom w:val="none" w:sz="0" w:space="0" w:color="auto"/>
            <w:right w:val="none" w:sz="0" w:space="0" w:color="auto"/>
          </w:divBdr>
        </w:div>
      </w:divsChild>
    </w:div>
    <w:div w:id="1633250989">
      <w:bodyDiv w:val="1"/>
      <w:marLeft w:val="0"/>
      <w:marRight w:val="0"/>
      <w:marTop w:val="0"/>
      <w:marBottom w:val="0"/>
      <w:divBdr>
        <w:top w:val="none" w:sz="0" w:space="0" w:color="auto"/>
        <w:left w:val="none" w:sz="0" w:space="0" w:color="auto"/>
        <w:bottom w:val="none" w:sz="0" w:space="0" w:color="auto"/>
        <w:right w:val="none" w:sz="0" w:space="0" w:color="auto"/>
      </w:divBdr>
    </w:div>
    <w:div w:id="1634674160">
      <w:bodyDiv w:val="1"/>
      <w:marLeft w:val="0"/>
      <w:marRight w:val="0"/>
      <w:marTop w:val="0"/>
      <w:marBottom w:val="0"/>
      <w:divBdr>
        <w:top w:val="none" w:sz="0" w:space="0" w:color="auto"/>
        <w:left w:val="none" w:sz="0" w:space="0" w:color="auto"/>
        <w:bottom w:val="none" w:sz="0" w:space="0" w:color="auto"/>
        <w:right w:val="none" w:sz="0" w:space="0" w:color="auto"/>
      </w:divBdr>
    </w:div>
    <w:div w:id="1772315048">
      <w:bodyDiv w:val="1"/>
      <w:marLeft w:val="0"/>
      <w:marRight w:val="0"/>
      <w:marTop w:val="0"/>
      <w:marBottom w:val="0"/>
      <w:divBdr>
        <w:top w:val="none" w:sz="0" w:space="0" w:color="auto"/>
        <w:left w:val="none" w:sz="0" w:space="0" w:color="auto"/>
        <w:bottom w:val="none" w:sz="0" w:space="0" w:color="auto"/>
        <w:right w:val="none" w:sz="0" w:space="0" w:color="auto"/>
      </w:divBdr>
      <w:divsChild>
        <w:div w:id="1093211313">
          <w:marLeft w:val="0"/>
          <w:marRight w:val="0"/>
          <w:marTop w:val="0"/>
          <w:marBottom w:val="0"/>
          <w:divBdr>
            <w:top w:val="none" w:sz="0" w:space="0" w:color="auto"/>
            <w:left w:val="none" w:sz="0" w:space="0" w:color="auto"/>
            <w:bottom w:val="none" w:sz="0" w:space="0" w:color="auto"/>
            <w:right w:val="none" w:sz="0" w:space="0" w:color="auto"/>
          </w:divBdr>
        </w:div>
      </w:divsChild>
    </w:div>
    <w:div w:id="1918204328">
      <w:bodyDiv w:val="1"/>
      <w:marLeft w:val="0"/>
      <w:marRight w:val="0"/>
      <w:marTop w:val="0"/>
      <w:marBottom w:val="0"/>
      <w:divBdr>
        <w:top w:val="none" w:sz="0" w:space="0" w:color="auto"/>
        <w:left w:val="none" w:sz="0" w:space="0" w:color="auto"/>
        <w:bottom w:val="none" w:sz="0" w:space="0" w:color="auto"/>
        <w:right w:val="none" w:sz="0" w:space="0" w:color="auto"/>
      </w:divBdr>
      <w:divsChild>
        <w:div w:id="211697444">
          <w:marLeft w:val="274"/>
          <w:marRight w:val="0"/>
          <w:marTop w:val="0"/>
          <w:marBottom w:val="0"/>
          <w:divBdr>
            <w:top w:val="none" w:sz="0" w:space="0" w:color="auto"/>
            <w:left w:val="none" w:sz="0" w:space="0" w:color="auto"/>
            <w:bottom w:val="none" w:sz="0" w:space="0" w:color="auto"/>
            <w:right w:val="none" w:sz="0" w:space="0" w:color="auto"/>
          </w:divBdr>
        </w:div>
      </w:divsChild>
    </w:div>
    <w:div w:id="2005543523">
      <w:bodyDiv w:val="1"/>
      <w:marLeft w:val="0"/>
      <w:marRight w:val="0"/>
      <w:marTop w:val="0"/>
      <w:marBottom w:val="0"/>
      <w:divBdr>
        <w:top w:val="none" w:sz="0" w:space="0" w:color="auto"/>
        <w:left w:val="none" w:sz="0" w:space="0" w:color="auto"/>
        <w:bottom w:val="none" w:sz="0" w:space="0" w:color="auto"/>
        <w:right w:val="none" w:sz="0" w:space="0" w:color="auto"/>
      </w:divBdr>
    </w:div>
    <w:div w:id="2008822296">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71731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hyperlink" Target="http://instagram.com/riedelcommunications" TargetMode="External"/><Relationship Id="rId21" Type="http://schemas.openxmlformats.org/officeDocument/2006/relationships/image" Target="media/image7.png"/><Relationship Id="rId22" Type="http://schemas.openxmlformats.org/officeDocument/2006/relationships/hyperlink" Target="http://de.slideshare.net/RIEDELCommunications" TargetMode="External"/><Relationship Id="rId23" Type="http://schemas.openxmlformats.org/officeDocument/2006/relationships/image" Target="media/image8.jpeg"/><Relationship Id="rId24" Type="http://schemas.openxmlformats.org/officeDocument/2006/relationships/footer" Target="footer1.xml"/><Relationship Id="rId25" Type="http://schemas.openxmlformats.org/officeDocument/2006/relationships/header" Target="header1.xml"/><Relationship Id="rId26" Type="http://schemas.openxmlformats.org/officeDocument/2006/relationships/footer" Target="footer2.xml"/><Relationship Id="rId27" Type="http://schemas.openxmlformats.org/officeDocument/2006/relationships/fontTable" Target="fontTable.xml"/><Relationship Id="rId28" Type="http://schemas.microsoft.com/office/2011/relationships/people" Target="people.xml"/><Relationship Id="rId29" Type="http://schemas.openxmlformats.org/officeDocument/2006/relationships/theme" Target="theme/theme1.xml"/><Relationship Id="rId10" Type="http://schemas.openxmlformats.org/officeDocument/2006/relationships/hyperlink" Target="https://plus.google.com/+RiedelNet" TargetMode="External"/><Relationship Id="rId11" Type="http://schemas.openxmlformats.org/officeDocument/2006/relationships/image" Target="media/image2.png"/><Relationship Id="rId12" Type="http://schemas.openxmlformats.org/officeDocument/2006/relationships/hyperlink" Target="https://twitter.com/RIEDELnet" TargetMode="External"/><Relationship Id="rId13" Type="http://schemas.openxmlformats.org/officeDocument/2006/relationships/image" Target="media/image3.png"/><Relationship Id="rId14" Type="http://schemas.openxmlformats.org/officeDocument/2006/relationships/hyperlink" Target="https://www.linkedin.com/company/549773" TargetMode="External"/><Relationship Id="rId15" Type="http://schemas.openxmlformats.org/officeDocument/2006/relationships/image" Target="media/image4.png"/><Relationship Id="rId16" Type="http://schemas.openxmlformats.org/officeDocument/2006/relationships/hyperlink" Target="https://www.youtube.com/c/RiedelNet" TargetMode="External"/><Relationship Id="rId17" Type="http://schemas.openxmlformats.org/officeDocument/2006/relationships/image" Target="media/image5.png"/><Relationship Id="rId18" Type="http://schemas.openxmlformats.org/officeDocument/2006/relationships/hyperlink" Target="http://de.pinterest.com/RIEDELnet/" TargetMode="External"/><Relationship Id="rId19" Type="http://schemas.openxmlformats.org/officeDocument/2006/relationships/image" Target="media/image6.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facebook.com/RiedelCommunicationsInternation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35F557-AD7A-1947-A42F-01DB57667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579</Words>
  <Characters>3652</Characters>
  <Application>Microsoft Macintosh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Riedel press release</vt:lpstr>
    </vt:vector>
  </TitlesOfParts>
  <Company>Hewlett-Packard Company</Company>
  <LinksUpToDate>false</LinksUpToDate>
  <CharactersWithSpaces>4223</CharactersWithSpaces>
  <SharedDoc>false</SharedDoc>
  <HLinks>
    <vt:vector size="60" baseType="variant">
      <vt:variant>
        <vt:i4>7536718</vt:i4>
      </vt:variant>
      <vt:variant>
        <vt:i4>45</vt:i4>
      </vt:variant>
      <vt:variant>
        <vt:i4>0</vt:i4>
      </vt:variant>
      <vt:variant>
        <vt:i4>5</vt:i4>
      </vt:variant>
      <vt:variant>
        <vt:lpwstr>http://www.wallstcom.com/Riedel/Riedel_Funk-McClellan-Hire.zip</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creator>Wall Street Communications</dc:creator>
  <cp:lastModifiedBy>Serkan Güner</cp:lastModifiedBy>
  <cp:revision>3</cp:revision>
  <cp:lastPrinted>2015-04-21T15:08:00Z</cp:lastPrinted>
  <dcterms:created xsi:type="dcterms:W3CDTF">2017-04-21T18:31:00Z</dcterms:created>
  <dcterms:modified xsi:type="dcterms:W3CDTF">2017-04-22T21:19:00Z</dcterms:modified>
</cp:coreProperties>
</file>