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DC0F18" w14:textId="25DED485" w:rsidR="005A4049" w:rsidRPr="00C82291" w:rsidRDefault="002C433E" w:rsidP="002B1186">
      <w:r>
        <w:rPr>
          <w:rFonts w:ascii="Calibri" w:hAnsi="Calibri" w:cs="Consolas"/>
          <w:noProof/>
          <w:color w:val="000000"/>
          <w:sz w:val="27"/>
          <w:szCs w:val="27"/>
        </w:rPr>
        <w:drawing>
          <wp:inline distT="0" distB="0" distL="0" distR="0" wp14:anchorId="1AEBC5AB" wp14:editId="3486790E">
            <wp:extent cx="194310" cy="194310"/>
            <wp:effectExtent l="0" t="0" r="8890" b="8890"/>
            <wp:docPr id="11" name="Picture 1" descr="cid:A4BE27EC-A98F-4260-A898-6FA4583333D7">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620AF2D5" wp14:editId="4E0D6996">
            <wp:extent cx="194310" cy="194310"/>
            <wp:effectExtent l="0" t="0" r="8890" b="8890"/>
            <wp:docPr id="10" name="Picture 2" descr="cid:D319F855-7CAA-45CC-B286-0F33BD93480C">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D319F855-7CAA-45CC-B286-0F33BD93480C"/>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5912BAAE" wp14:editId="75E352A2">
            <wp:extent cx="243205" cy="194310"/>
            <wp:effectExtent l="0" t="0" r="10795" b="8890"/>
            <wp:docPr id="9" name="Picture 3" descr="cid:21400107-5198-44A4-8380-39CFBA036299">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205"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3E90953B" wp14:editId="5AB9F461">
            <wp:extent cx="194310" cy="194310"/>
            <wp:effectExtent l="0" t="0" r="8890" b="8890"/>
            <wp:docPr id="4" name="Picture 4" descr="cid:BF9E6F54-AD0A-4522-8765-78FCF38E0C7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4BB9C11D" wp14:editId="43ACDA7C">
            <wp:extent cx="292100" cy="194310"/>
            <wp:effectExtent l="0" t="0" r="12700" b="8890"/>
            <wp:docPr id="5" name="Picture 5" descr="cid:E61FE41F-A405-4275-AAF5-779DF0D632A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2100" cy="194310"/>
                    </a:xfrm>
                    <a:prstGeom prst="rect">
                      <a:avLst/>
                    </a:prstGeom>
                    <a:noFill/>
                    <a:ln>
                      <a:noFill/>
                    </a:ln>
                  </pic:spPr>
                </pic:pic>
              </a:graphicData>
            </a:graphic>
          </wp:inline>
        </w:drawing>
      </w:r>
      <w:r w:rsidR="005A4049" w:rsidRPr="00C82291">
        <w:rPr>
          <w:rFonts w:ascii="Calibri" w:hAnsi="Calibri" w:cs="Consolas"/>
          <w:color w:val="000000"/>
          <w:sz w:val="27"/>
          <w:szCs w:val="27"/>
        </w:rPr>
        <w:tab/>
        <w:t xml:space="preserve"> </w:t>
      </w:r>
      <w:r>
        <w:rPr>
          <w:rFonts w:ascii="Calibri" w:hAnsi="Calibri" w:cs="Consolas"/>
          <w:noProof/>
          <w:color w:val="000000"/>
          <w:sz w:val="27"/>
          <w:szCs w:val="27"/>
        </w:rPr>
        <w:drawing>
          <wp:inline distT="0" distB="0" distL="0" distR="0" wp14:anchorId="303256B8" wp14:editId="79422AC4">
            <wp:extent cx="194310" cy="194310"/>
            <wp:effectExtent l="0" t="0" r="8890" b="8890"/>
            <wp:docPr id="6" name="Picture 6" descr="cid:5E15EB87-5F8C-4126-83BA-3B6AE9A0931B">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sidRPr="00C82291">
        <w:rPr>
          <w:rFonts w:ascii="Calibri" w:hAnsi="Calibri" w:cs="Consolas"/>
          <w:color w:val="000000"/>
          <w:sz w:val="27"/>
          <w:szCs w:val="27"/>
        </w:rPr>
        <w:t xml:space="preserve"> </w:t>
      </w:r>
      <w:r w:rsidR="005A4049" w:rsidRPr="00C82291">
        <w:rPr>
          <w:rFonts w:ascii="Calibri" w:hAnsi="Calibri" w:cs="Consolas"/>
          <w:color w:val="000000"/>
          <w:sz w:val="27"/>
          <w:szCs w:val="27"/>
        </w:rPr>
        <w:tab/>
      </w:r>
      <w:r>
        <w:rPr>
          <w:rFonts w:ascii="Calibri" w:hAnsi="Calibri" w:cs="Consolas"/>
          <w:noProof/>
          <w:color w:val="000000"/>
          <w:sz w:val="27"/>
          <w:szCs w:val="27"/>
        </w:rPr>
        <w:drawing>
          <wp:inline distT="0" distB="0" distL="0" distR="0" wp14:anchorId="16359AE0" wp14:editId="480DA6AD">
            <wp:extent cx="194310" cy="194310"/>
            <wp:effectExtent l="0" t="0" r="8890" b="8890"/>
            <wp:docPr id="7" name="Picture 7" descr="cid:6E588F20-746B-480A-9E69-833ED9BE4334">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A4049">
        <w:rPr>
          <w:rFonts w:ascii="Calibri" w:hAnsi="Calibri" w:cs="Consolas"/>
          <w:color w:val="000000"/>
          <w:sz w:val="27"/>
          <w:szCs w:val="27"/>
        </w:rPr>
        <w:tab/>
      </w:r>
      <w:r>
        <w:rPr>
          <w:rFonts w:ascii="Calibri" w:hAnsi="Calibri" w:cs="Consolas"/>
          <w:noProof/>
          <w:color w:val="000000"/>
          <w:sz w:val="27"/>
          <w:szCs w:val="27"/>
        </w:rPr>
        <w:drawing>
          <wp:inline distT="0" distB="0" distL="0" distR="0" wp14:anchorId="21834889" wp14:editId="7375D1B6">
            <wp:extent cx="194310" cy="194310"/>
            <wp:effectExtent l="0" t="0" r="8890" b="8890"/>
            <wp:docPr id="8" name="Grafik 18" descr="Icons web 25px9">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p>
    <w:p w14:paraId="2A3BDDB1" w14:textId="77777777" w:rsidR="005A4049" w:rsidRPr="00C27E99" w:rsidRDefault="005A4049" w:rsidP="002B1186">
      <w:pPr>
        <w:rPr>
          <w:sz w:val="20"/>
          <w:szCs w:val="20"/>
        </w:rPr>
      </w:pPr>
    </w:p>
    <w:tbl>
      <w:tblPr>
        <w:tblW w:w="8730" w:type="dxa"/>
        <w:tblInd w:w="108" w:type="dxa"/>
        <w:tblLayout w:type="fixed"/>
        <w:tblLook w:val="0000" w:firstRow="0" w:lastRow="0" w:firstColumn="0" w:lastColumn="0" w:noHBand="0" w:noVBand="0"/>
      </w:tblPr>
      <w:tblGrid>
        <w:gridCol w:w="4500"/>
        <w:gridCol w:w="4230"/>
      </w:tblGrid>
      <w:tr w:rsidR="005A4049" w:rsidRPr="00C27E99" w14:paraId="2103500F" w14:textId="77777777">
        <w:trPr>
          <w:trHeight w:val="1152"/>
        </w:trPr>
        <w:tc>
          <w:tcPr>
            <w:tcW w:w="4500" w:type="dxa"/>
          </w:tcPr>
          <w:p w14:paraId="55B49E33" w14:textId="77777777" w:rsidR="005A4049" w:rsidRPr="00C27E99" w:rsidRDefault="005A4049" w:rsidP="002B1186">
            <w:pPr>
              <w:ind w:left="-108"/>
              <w:rPr>
                <w:rFonts w:ascii="Arial" w:hAnsi="Arial" w:cs="Arial"/>
                <w:b/>
                <w:sz w:val="20"/>
                <w:szCs w:val="20"/>
              </w:rPr>
            </w:pPr>
            <w:r w:rsidRPr="00C27E99">
              <w:rPr>
                <w:rFonts w:ascii="Arial" w:hAnsi="Arial" w:cs="Arial"/>
                <w:b/>
                <w:sz w:val="20"/>
                <w:szCs w:val="20"/>
              </w:rPr>
              <w:t>Agency Contact:</w:t>
            </w:r>
          </w:p>
          <w:p w14:paraId="0D25EEA3" w14:textId="77777777" w:rsidR="005A4049" w:rsidRPr="00C27E99" w:rsidRDefault="005A4049" w:rsidP="002B1186">
            <w:pPr>
              <w:ind w:hanging="108"/>
              <w:rPr>
                <w:rFonts w:ascii="Arial" w:hAnsi="Arial" w:cs="Arial"/>
                <w:sz w:val="20"/>
                <w:szCs w:val="20"/>
              </w:rPr>
            </w:pPr>
            <w:r w:rsidRPr="00C27E99">
              <w:rPr>
                <w:rFonts w:ascii="Arial" w:hAnsi="Arial" w:cs="Arial"/>
                <w:sz w:val="20"/>
                <w:szCs w:val="20"/>
              </w:rPr>
              <w:t>Gretar</w:t>
            </w:r>
            <w:r w:rsidR="00A7687A" w:rsidRPr="00C27E99">
              <w:rPr>
                <w:rFonts w:ascii="Arial" w:hAnsi="Arial" w:cs="Arial"/>
                <w:sz w:val="20"/>
                <w:szCs w:val="20"/>
              </w:rPr>
              <w:t xml:space="preserve"> Theodorsson</w:t>
            </w:r>
          </w:p>
          <w:p w14:paraId="03408A1B" w14:textId="77777777" w:rsidR="005A4049" w:rsidRPr="00C27E99" w:rsidRDefault="005A4049" w:rsidP="002B1186">
            <w:pPr>
              <w:ind w:hanging="108"/>
              <w:rPr>
                <w:rFonts w:ascii="Arial" w:hAnsi="Arial" w:cs="Arial"/>
                <w:sz w:val="20"/>
                <w:szCs w:val="20"/>
              </w:rPr>
            </w:pPr>
            <w:r w:rsidRPr="00C27E99">
              <w:rPr>
                <w:rFonts w:ascii="Arial" w:hAnsi="Arial" w:cs="Arial"/>
                <w:sz w:val="20"/>
                <w:szCs w:val="20"/>
              </w:rPr>
              <w:t>Wall Street Communications</w:t>
            </w:r>
          </w:p>
          <w:p w14:paraId="5DFEEBB3" w14:textId="77777777" w:rsidR="005A4049" w:rsidRPr="00C27E99" w:rsidRDefault="005A4049" w:rsidP="002B1186">
            <w:pPr>
              <w:ind w:hanging="108"/>
              <w:rPr>
                <w:rFonts w:ascii="Arial" w:hAnsi="Arial" w:cs="Arial"/>
                <w:sz w:val="20"/>
                <w:szCs w:val="20"/>
              </w:rPr>
            </w:pPr>
            <w:r w:rsidRPr="00C27E99">
              <w:rPr>
                <w:rFonts w:ascii="Arial" w:hAnsi="Arial" w:cs="Arial"/>
                <w:sz w:val="20"/>
                <w:szCs w:val="20"/>
              </w:rPr>
              <w:t>Tel: +</w:t>
            </w:r>
            <w:r w:rsidR="00A7687A" w:rsidRPr="00C27E99">
              <w:rPr>
                <w:rFonts w:ascii="Arial" w:hAnsi="Arial" w:cs="Arial"/>
                <w:sz w:val="20"/>
                <w:szCs w:val="20"/>
              </w:rPr>
              <w:t>354 8620545</w:t>
            </w:r>
          </w:p>
          <w:p w14:paraId="17A50D38" w14:textId="77777777" w:rsidR="005A4049" w:rsidRPr="00C27E99" w:rsidRDefault="005A4049" w:rsidP="002B1186">
            <w:pPr>
              <w:ind w:hanging="108"/>
              <w:rPr>
                <w:rFonts w:ascii="Arial" w:hAnsi="Arial" w:cs="Arial"/>
                <w:b/>
                <w:sz w:val="20"/>
                <w:szCs w:val="20"/>
              </w:rPr>
            </w:pPr>
            <w:r w:rsidRPr="00C27E99">
              <w:rPr>
                <w:rFonts w:ascii="Arial" w:hAnsi="Arial" w:cs="Arial"/>
                <w:sz w:val="20"/>
                <w:szCs w:val="20"/>
              </w:rPr>
              <w:t>Email: gretar@wallstcom.com</w:t>
            </w:r>
          </w:p>
        </w:tc>
        <w:tc>
          <w:tcPr>
            <w:tcW w:w="4230" w:type="dxa"/>
          </w:tcPr>
          <w:p w14:paraId="31F8E9FF" w14:textId="77777777" w:rsidR="005A4049" w:rsidRPr="00C27E99" w:rsidRDefault="005A4049" w:rsidP="002B1186">
            <w:pPr>
              <w:pStyle w:val="Footer"/>
              <w:tabs>
                <w:tab w:val="left" w:pos="720"/>
              </w:tabs>
              <w:rPr>
                <w:rFonts w:ascii="Arial" w:hAnsi="Arial" w:cs="Arial"/>
                <w:b/>
                <w:sz w:val="20"/>
                <w:szCs w:val="20"/>
              </w:rPr>
            </w:pPr>
            <w:r w:rsidRPr="00C27E99">
              <w:rPr>
                <w:rFonts w:ascii="Arial" w:hAnsi="Arial" w:cs="Arial"/>
                <w:b/>
                <w:sz w:val="20"/>
                <w:szCs w:val="20"/>
              </w:rPr>
              <w:t>Riedel Communications Contact:</w:t>
            </w:r>
          </w:p>
          <w:p w14:paraId="3535AE82" w14:textId="77777777" w:rsidR="005A4049" w:rsidRPr="00C27E99" w:rsidRDefault="005A4049" w:rsidP="002B1186">
            <w:pPr>
              <w:rPr>
                <w:rFonts w:ascii="Arial" w:hAnsi="Arial"/>
                <w:sz w:val="20"/>
                <w:szCs w:val="20"/>
              </w:rPr>
            </w:pPr>
            <w:proofErr w:type="spellStart"/>
            <w:r w:rsidRPr="00C27E99">
              <w:rPr>
                <w:rFonts w:ascii="Arial" w:hAnsi="Arial"/>
                <w:sz w:val="20"/>
                <w:szCs w:val="20"/>
              </w:rPr>
              <w:t>Serkan</w:t>
            </w:r>
            <w:proofErr w:type="spellEnd"/>
            <w:r w:rsidRPr="00C27E99">
              <w:rPr>
                <w:rFonts w:ascii="Arial" w:hAnsi="Arial"/>
                <w:sz w:val="20"/>
                <w:szCs w:val="20"/>
              </w:rPr>
              <w:t xml:space="preserve"> </w:t>
            </w:r>
            <w:proofErr w:type="spellStart"/>
            <w:r w:rsidRPr="00C27E99">
              <w:rPr>
                <w:rFonts w:ascii="Arial" w:hAnsi="Arial"/>
                <w:sz w:val="20"/>
                <w:szCs w:val="20"/>
              </w:rPr>
              <w:t>Güner</w:t>
            </w:r>
            <w:proofErr w:type="spellEnd"/>
          </w:p>
          <w:p w14:paraId="67748704" w14:textId="77777777" w:rsidR="005A4049" w:rsidRPr="00C27E99" w:rsidRDefault="005A4049" w:rsidP="002B1186">
            <w:pPr>
              <w:rPr>
                <w:rFonts w:ascii="Arial" w:hAnsi="Arial"/>
                <w:sz w:val="20"/>
                <w:szCs w:val="20"/>
              </w:rPr>
            </w:pPr>
            <w:r w:rsidRPr="00C27E99">
              <w:rPr>
                <w:rFonts w:ascii="Arial" w:hAnsi="Arial"/>
                <w:sz w:val="20"/>
                <w:szCs w:val="20"/>
              </w:rPr>
              <w:t>Marketing and Communications</w:t>
            </w:r>
          </w:p>
          <w:p w14:paraId="7C6CA3D4" w14:textId="77777777" w:rsidR="005A4049" w:rsidRPr="00C27E99" w:rsidRDefault="005A4049" w:rsidP="002B1186">
            <w:pPr>
              <w:rPr>
                <w:rFonts w:ascii="Arial" w:hAnsi="Arial"/>
                <w:sz w:val="20"/>
                <w:szCs w:val="20"/>
              </w:rPr>
            </w:pPr>
            <w:r w:rsidRPr="00C27E99">
              <w:rPr>
                <w:rFonts w:ascii="Arial" w:hAnsi="Arial" w:cs="Arial"/>
                <w:sz w:val="20"/>
                <w:szCs w:val="20"/>
              </w:rPr>
              <w:t>Tel: +</w:t>
            </w:r>
            <w:r w:rsidRPr="00C27E99">
              <w:rPr>
                <w:sz w:val="20"/>
                <w:szCs w:val="20"/>
              </w:rPr>
              <w:t xml:space="preserve"> </w:t>
            </w:r>
            <w:r w:rsidRPr="00C27E99">
              <w:rPr>
                <w:rFonts w:ascii="Arial" w:hAnsi="Arial"/>
                <w:sz w:val="20"/>
                <w:szCs w:val="20"/>
              </w:rPr>
              <w:t>49 (0) 174 33 92 448</w:t>
            </w:r>
          </w:p>
          <w:p w14:paraId="6ED5F420" w14:textId="77777777" w:rsidR="005A4049" w:rsidRPr="00C27E99" w:rsidRDefault="005A4049" w:rsidP="002B1186">
            <w:pPr>
              <w:rPr>
                <w:rFonts w:ascii="Arial" w:hAnsi="Arial" w:cs="Arial"/>
                <w:b/>
                <w:sz w:val="20"/>
                <w:szCs w:val="20"/>
              </w:rPr>
            </w:pPr>
            <w:r w:rsidRPr="00C27E99">
              <w:rPr>
                <w:rFonts w:ascii="Arial" w:hAnsi="Arial" w:cs="Arial"/>
                <w:sz w:val="20"/>
                <w:szCs w:val="20"/>
              </w:rPr>
              <w:t xml:space="preserve">Email: </w:t>
            </w:r>
            <w:r w:rsidRPr="00C27E99">
              <w:rPr>
                <w:rFonts w:ascii="Arial" w:hAnsi="Arial"/>
                <w:sz w:val="20"/>
                <w:szCs w:val="20"/>
              </w:rPr>
              <w:t>press@riedel.net</w:t>
            </w:r>
          </w:p>
        </w:tc>
      </w:tr>
    </w:tbl>
    <w:p w14:paraId="17232099" w14:textId="77777777" w:rsidR="005A4049" w:rsidRPr="00C27E99" w:rsidRDefault="005A4049" w:rsidP="002B1186">
      <w:pPr>
        <w:rPr>
          <w:rFonts w:ascii="Arial" w:hAnsi="Arial" w:cs="Arial"/>
          <w:b/>
          <w:sz w:val="20"/>
          <w:szCs w:val="20"/>
        </w:rPr>
      </w:pPr>
    </w:p>
    <w:p w14:paraId="39A65C8F" w14:textId="2E4C929F" w:rsidR="00B125C2" w:rsidRPr="00C27E99" w:rsidRDefault="00B125C2" w:rsidP="002B1186">
      <w:pPr>
        <w:rPr>
          <w:rFonts w:ascii="Arial" w:hAnsi="Arial" w:cs="Arial"/>
          <w:sz w:val="20"/>
          <w:szCs w:val="20"/>
        </w:rPr>
      </w:pPr>
      <w:r w:rsidRPr="00C27E99">
        <w:rPr>
          <w:rFonts w:ascii="Arial" w:hAnsi="Arial" w:cs="Arial"/>
          <w:b/>
          <w:sz w:val="20"/>
          <w:szCs w:val="20"/>
        </w:rPr>
        <w:t>Photo</w:t>
      </w:r>
      <w:r w:rsidR="00C27E99" w:rsidRPr="00C27E99">
        <w:rPr>
          <w:rFonts w:ascii="Arial" w:hAnsi="Arial" w:cs="Arial"/>
          <w:b/>
          <w:sz w:val="20"/>
          <w:szCs w:val="20"/>
        </w:rPr>
        <w:t xml:space="preserve"> Link</w:t>
      </w:r>
      <w:r w:rsidR="005A4049" w:rsidRPr="00C27E99">
        <w:rPr>
          <w:rFonts w:ascii="Arial" w:hAnsi="Arial" w:cs="Arial"/>
          <w:b/>
          <w:sz w:val="20"/>
          <w:szCs w:val="20"/>
        </w:rPr>
        <w:t xml:space="preserve">: </w:t>
      </w:r>
      <w:hyperlink r:id="rId25" w:history="1">
        <w:r w:rsidR="00C27E99" w:rsidRPr="00C27E99">
          <w:rPr>
            <w:rStyle w:val="Hyperlink"/>
            <w:rFonts w:ascii="Arial" w:hAnsi="Arial" w:cs="Arial"/>
            <w:sz w:val="20"/>
            <w:szCs w:val="20"/>
          </w:rPr>
          <w:t>www.wallstcom.com/Riedel/Riedel_Alfred-Monterrubio.jpg</w:t>
        </w:r>
      </w:hyperlink>
      <w:r w:rsidR="00C27E99" w:rsidRPr="00C27E99">
        <w:rPr>
          <w:rFonts w:ascii="Arial" w:hAnsi="Arial" w:cs="Arial"/>
          <w:sz w:val="20"/>
          <w:szCs w:val="20"/>
        </w:rPr>
        <w:t xml:space="preserve"> </w:t>
      </w:r>
    </w:p>
    <w:p w14:paraId="3E399EA9" w14:textId="7E51A72A" w:rsidR="005A4049" w:rsidRPr="00C27E99" w:rsidRDefault="00C27E99" w:rsidP="002B1186">
      <w:pPr>
        <w:rPr>
          <w:rFonts w:ascii="Arial" w:hAnsi="Arial" w:cs="Arial"/>
          <w:sz w:val="20"/>
          <w:szCs w:val="20"/>
        </w:rPr>
      </w:pPr>
      <w:r w:rsidRPr="00C27E99">
        <w:rPr>
          <w:rFonts w:ascii="Arial" w:hAnsi="Arial" w:cs="Arial"/>
          <w:b/>
          <w:sz w:val="20"/>
          <w:szCs w:val="20"/>
        </w:rPr>
        <w:t>Photo Caption</w:t>
      </w:r>
      <w:r w:rsidR="005A4049" w:rsidRPr="00C27E99">
        <w:rPr>
          <w:rFonts w:ascii="Arial" w:hAnsi="Arial" w:cs="Arial"/>
          <w:b/>
          <w:sz w:val="20"/>
          <w:szCs w:val="20"/>
        </w:rPr>
        <w:t xml:space="preserve">: </w:t>
      </w:r>
      <w:r w:rsidR="001A5245" w:rsidRPr="00C27E99">
        <w:rPr>
          <w:rFonts w:ascii="Arial" w:hAnsi="Arial" w:cs="Arial"/>
          <w:sz w:val="20"/>
          <w:szCs w:val="20"/>
        </w:rPr>
        <w:t xml:space="preserve">Alfred </w:t>
      </w:r>
      <w:proofErr w:type="spellStart"/>
      <w:r w:rsidR="001A5245" w:rsidRPr="00C27E99">
        <w:rPr>
          <w:rFonts w:ascii="Arial" w:hAnsi="Arial" w:cs="Arial"/>
          <w:sz w:val="20"/>
          <w:szCs w:val="20"/>
        </w:rPr>
        <w:t>Monterrubio</w:t>
      </w:r>
      <w:proofErr w:type="spellEnd"/>
      <w:r w:rsidR="001A5245" w:rsidRPr="00C27E99">
        <w:rPr>
          <w:rFonts w:ascii="Arial" w:hAnsi="Arial" w:cs="Arial"/>
          <w:sz w:val="20"/>
          <w:szCs w:val="20"/>
        </w:rPr>
        <w:t xml:space="preserve"> </w:t>
      </w:r>
    </w:p>
    <w:p w14:paraId="43888286" w14:textId="77777777" w:rsidR="005A4049" w:rsidRPr="00C27E99" w:rsidRDefault="005A4049" w:rsidP="002B1186">
      <w:pPr>
        <w:pStyle w:val="Heading1"/>
        <w:spacing w:before="0" w:after="0"/>
        <w:rPr>
          <w:sz w:val="24"/>
          <w:szCs w:val="24"/>
        </w:rPr>
      </w:pPr>
    </w:p>
    <w:p w14:paraId="6704334E" w14:textId="77777777" w:rsidR="005A4049" w:rsidRPr="00C27E99" w:rsidRDefault="005A4049" w:rsidP="002B1186">
      <w:pPr>
        <w:pStyle w:val="Heading1"/>
        <w:spacing w:before="0" w:after="0"/>
        <w:rPr>
          <w:sz w:val="24"/>
          <w:szCs w:val="24"/>
        </w:rPr>
      </w:pPr>
      <w:r w:rsidRPr="00C27E99">
        <w:rPr>
          <w:sz w:val="24"/>
          <w:szCs w:val="24"/>
        </w:rPr>
        <w:t>For Immediate Release</w:t>
      </w:r>
      <w:bookmarkStart w:id="0" w:name="_GoBack"/>
      <w:bookmarkEnd w:id="0"/>
    </w:p>
    <w:p w14:paraId="2731355E" w14:textId="77777777" w:rsidR="005A4049" w:rsidRPr="00C27E99" w:rsidRDefault="005A4049" w:rsidP="002B1186">
      <w:pPr>
        <w:rPr>
          <w:rFonts w:ascii="Arial" w:hAnsi="Arial" w:cs="Arial"/>
          <w:sz w:val="32"/>
          <w:szCs w:val="32"/>
        </w:rPr>
      </w:pPr>
    </w:p>
    <w:p w14:paraId="25D91E8F" w14:textId="77777777" w:rsidR="00C7428B" w:rsidRPr="00C27E99" w:rsidRDefault="00C7428B" w:rsidP="00C7428B">
      <w:pPr>
        <w:jc w:val="center"/>
        <w:rPr>
          <w:rFonts w:ascii="Arial" w:hAnsi="Arial" w:cs="Arial Narrow"/>
          <w:b/>
          <w:sz w:val="32"/>
          <w:szCs w:val="32"/>
        </w:rPr>
      </w:pPr>
      <w:r w:rsidRPr="00C27E99">
        <w:rPr>
          <w:rFonts w:ascii="Arial" w:hAnsi="Arial" w:cs="Arial Narrow"/>
          <w:b/>
          <w:sz w:val="32"/>
          <w:szCs w:val="32"/>
        </w:rPr>
        <w:t xml:space="preserve">Alfred </w:t>
      </w:r>
      <w:proofErr w:type="spellStart"/>
      <w:r w:rsidRPr="00C27E99">
        <w:rPr>
          <w:rFonts w:ascii="Arial" w:hAnsi="Arial" w:cs="Arial Narrow"/>
          <w:b/>
          <w:sz w:val="32"/>
          <w:szCs w:val="32"/>
        </w:rPr>
        <w:t>Monterrubio</w:t>
      </w:r>
      <w:proofErr w:type="spellEnd"/>
      <w:r w:rsidRPr="00C27E99">
        <w:rPr>
          <w:rFonts w:ascii="Arial" w:hAnsi="Arial" w:cs="Arial Narrow"/>
          <w:b/>
          <w:sz w:val="32"/>
          <w:szCs w:val="32"/>
        </w:rPr>
        <w:t xml:space="preserve"> Joins Riedel Communications</w:t>
      </w:r>
      <w:r w:rsidR="001A5245" w:rsidRPr="00C27E99">
        <w:rPr>
          <w:rFonts w:ascii="Arial" w:hAnsi="Arial" w:cs="Arial Narrow"/>
          <w:b/>
          <w:sz w:val="32"/>
          <w:szCs w:val="32"/>
        </w:rPr>
        <w:t>’</w:t>
      </w:r>
      <w:r w:rsidRPr="00C27E99">
        <w:rPr>
          <w:rFonts w:ascii="Arial" w:hAnsi="Arial" w:cs="Arial Narrow"/>
          <w:b/>
          <w:sz w:val="32"/>
          <w:szCs w:val="32"/>
        </w:rPr>
        <w:t xml:space="preserve"> North America Technical Services Staff </w:t>
      </w:r>
    </w:p>
    <w:p w14:paraId="48991D90" w14:textId="77777777" w:rsidR="001E59DA" w:rsidRPr="002B1186" w:rsidRDefault="001E59DA" w:rsidP="00C7428B">
      <w:pPr>
        <w:jc w:val="center"/>
        <w:rPr>
          <w:rFonts w:ascii="Arial" w:hAnsi="Arial" w:cs="Arial Narrow"/>
          <w:b/>
          <w:sz w:val="32"/>
          <w:szCs w:val="32"/>
        </w:rPr>
      </w:pPr>
    </w:p>
    <w:p w14:paraId="6CA00B6A" w14:textId="65DC4BD3" w:rsidR="00D74737" w:rsidRPr="00C27E99" w:rsidRDefault="002C433E" w:rsidP="00C27E99">
      <w:pPr>
        <w:spacing w:line="360" w:lineRule="auto"/>
        <w:rPr>
          <w:rFonts w:ascii="Arial" w:hAnsi="Arial" w:cs="Arial Narrow"/>
          <w:sz w:val="22"/>
          <w:szCs w:val="22"/>
        </w:rPr>
      </w:pPr>
      <w:r w:rsidRPr="00C27E99">
        <w:rPr>
          <w:rFonts w:ascii="Arial" w:hAnsi="Arial" w:cs="Arial"/>
          <w:b/>
          <w:bCs/>
          <w:sz w:val="22"/>
          <w:szCs w:val="22"/>
        </w:rPr>
        <w:t>BURBANK</w:t>
      </w:r>
      <w:r w:rsidR="00C7428B" w:rsidRPr="00C27E99">
        <w:rPr>
          <w:rFonts w:ascii="Arial" w:hAnsi="Arial" w:cs="Arial"/>
          <w:b/>
          <w:bCs/>
          <w:sz w:val="22"/>
          <w:szCs w:val="22"/>
        </w:rPr>
        <w:t xml:space="preserve">, </w:t>
      </w:r>
      <w:r w:rsidRPr="00C27E99">
        <w:rPr>
          <w:rFonts w:ascii="Arial" w:hAnsi="Arial" w:cs="Arial"/>
          <w:b/>
          <w:bCs/>
          <w:sz w:val="22"/>
          <w:szCs w:val="22"/>
        </w:rPr>
        <w:t>C</w:t>
      </w:r>
      <w:r w:rsidR="00C27E99">
        <w:rPr>
          <w:rFonts w:ascii="Arial" w:hAnsi="Arial" w:cs="Arial"/>
          <w:b/>
          <w:bCs/>
          <w:sz w:val="22"/>
          <w:szCs w:val="22"/>
        </w:rPr>
        <w:t>alif.</w:t>
      </w:r>
      <w:r w:rsidRPr="00C27E99">
        <w:rPr>
          <w:rFonts w:ascii="Arial" w:hAnsi="Arial" w:cs="Arial"/>
          <w:b/>
          <w:bCs/>
          <w:sz w:val="22"/>
          <w:szCs w:val="22"/>
        </w:rPr>
        <w:t xml:space="preserve"> </w:t>
      </w:r>
      <w:r w:rsidR="00C7428B" w:rsidRPr="00C27E99">
        <w:rPr>
          <w:rFonts w:ascii="Arial" w:hAnsi="Arial" w:cs="Arial"/>
          <w:sz w:val="22"/>
          <w:szCs w:val="22"/>
        </w:rPr>
        <w:t>—</w:t>
      </w:r>
      <w:r w:rsidR="00C7428B" w:rsidRPr="00C27E99">
        <w:rPr>
          <w:rFonts w:ascii="Arial" w:hAnsi="Arial" w:cs="Arial"/>
          <w:b/>
          <w:bCs/>
          <w:sz w:val="22"/>
          <w:szCs w:val="22"/>
        </w:rPr>
        <w:t xml:space="preserve"> Jan</w:t>
      </w:r>
      <w:r w:rsidR="0008303A" w:rsidRPr="00C27E99">
        <w:rPr>
          <w:rFonts w:ascii="Arial" w:hAnsi="Arial" w:cs="Arial"/>
          <w:b/>
          <w:bCs/>
          <w:sz w:val="22"/>
          <w:szCs w:val="22"/>
        </w:rPr>
        <w:t>.</w:t>
      </w:r>
      <w:r w:rsidR="00C7428B" w:rsidRPr="00C27E99">
        <w:rPr>
          <w:rFonts w:ascii="Arial" w:hAnsi="Arial" w:cs="Arial"/>
          <w:b/>
          <w:bCs/>
          <w:sz w:val="22"/>
          <w:szCs w:val="22"/>
        </w:rPr>
        <w:t xml:space="preserve"> </w:t>
      </w:r>
      <w:r w:rsidR="00A51A19" w:rsidRPr="00C27E99">
        <w:rPr>
          <w:rFonts w:ascii="Arial" w:hAnsi="Arial" w:cs="Arial"/>
          <w:b/>
          <w:bCs/>
          <w:sz w:val="22"/>
          <w:szCs w:val="22"/>
        </w:rPr>
        <w:t>12</w:t>
      </w:r>
      <w:r w:rsidR="00C7428B" w:rsidRPr="00C27E99">
        <w:rPr>
          <w:rFonts w:ascii="Arial" w:hAnsi="Arial" w:cs="Arial"/>
          <w:b/>
          <w:bCs/>
          <w:sz w:val="22"/>
          <w:szCs w:val="22"/>
        </w:rPr>
        <w:t>, 2017</w:t>
      </w:r>
      <w:r w:rsidR="00C7428B" w:rsidRPr="00C27E99">
        <w:rPr>
          <w:rFonts w:ascii="Arial" w:hAnsi="Arial" w:cs="Arial"/>
          <w:sz w:val="22"/>
          <w:szCs w:val="22"/>
        </w:rPr>
        <w:t xml:space="preserve"> — In a move that will strengthen and complete the Riedel North America Technical Services department, Riedel Communications has hired Alfred </w:t>
      </w:r>
      <w:proofErr w:type="spellStart"/>
      <w:r w:rsidR="00C7428B" w:rsidRPr="00C27E99">
        <w:rPr>
          <w:rFonts w:ascii="Arial" w:hAnsi="Arial" w:cs="Arial"/>
          <w:sz w:val="22"/>
          <w:szCs w:val="22"/>
        </w:rPr>
        <w:t>Monterrubio</w:t>
      </w:r>
      <w:proofErr w:type="spellEnd"/>
      <w:r w:rsidR="00C7428B" w:rsidRPr="00C27E99">
        <w:rPr>
          <w:rFonts w:ascii="Arial" w:hAnsi="Arial" w:cs="Arial"/>
          <w:sz w:val="22"/>
          <w:szCs w:val="22"/>
        </w:rPr>
        <w:t xml:space="preserve"> </w:t>
      </w:r>
      <w:r w:rsidR="001A5245" w:rsidRPr="00C27E99">
        <w:rPr>
          <w:rFonts w:ascii="Arial" w:hAnsi="Arial" w:cs="Arial"/>
          <w:sz w:val="22"/>
          <w:szCs w:val="22"/>
        </w:rPr>
        <w:t>as a Service and Support E</w:t>
      </w:r>
      <w:r w:rsidR="00C7428B" w:rsidRPr="00C27E99">
        <w:rPr>
          <w:rFonts w:ascii="Arial" w:hAnsi="Arial" w:cs="Arial"/>
          <w:sz w:val="22"/>
          <w:szCs w:val="22"/>
        </w:rPr>
        <w:t>ngineer</w:t>
      </w:r>
      <w:r w:rsidR="00C7428B" w:rsidRPr="00C27E99">
        <w:rPr>
          <w:rFonts w:ascii="Arial" w:hAnsi="Arial" w:cs="Arial Narrow"/>
          <w:sz w:val="22"/>
          <w:szCs w:val="22"/>
        </w:rPr>
        <w:t xml:space="preserve">. </w:t>
      </w:r>
      <w:proofErr w:type="spellStart"/>
      <w:r w:rsidR="00D74737" w:rsidRPr="00C27E99">
        <w:rPr>
          <w:rFonts w:ascii="Arial" w:hAnsi="Arial" w:cs="Arial Narrow"/>
          <w:sz w:val="22"/>
          <w:szCs w:val="22"/>
        </w:rPr>
        <w:t>Monterrubio</w:t>
      </w:r>
      <w:proofErr w:type="spellEnd"/>
      <w:r w:rsidR="00D74737" w:rsidRPr="00C27E99">
        <w:rPr>
          <w:rFonts w:ascii="Arial" w:hAnsi="Arial" w:cs="Arial Narrow"/>
          <w:sz w:val="22"/>
          <w:szCs w:val="22"/>
        </w:rPr>
        <w:t xml:space="preserve"> joins Riedel with nearly a decade of experience in quality control and management for broadcast technology solutions.</w:t>
      </w:r>
    </w:p>
    <w:p w14:paraId="52E2C6A9" w14:textId="77777777" w:rsidR="00D74737" w:rsidRPr="00C27E99" w:rsidRDefault="00D74737" w:rsidP="00C27E99">
      <w:pPr>
        <w:spacing w:line="360" w:lineRule="auto"/>
        <w:rPr>
          <w:rFonts w:ascii="Arial" w:hAnsi="Arial" w:cs="Arial Narrow"/>
          <w:sz w:val="22"/>
          <w:szCs w:val="22"/>
        </w:rPr>
      </w:pPr>
    </w:p>
    <w:p w14:paraId="60EC23A0" w14:textId="1403A4AF" w:rsidR="00CA1898" w:rsidRPr="00C27E99" w:rsidRDefault="002C433E" w:rsidP="00C27E99">
      <w:pPr>
        <w:spacing w:line="360" w:lineRule="auto"/>
        <w:rPr>
          <w:rFonts w:ascii="Arial" w:hAnsi="Arial" w:cs="Arial Narrow"/>
          <w:sz w:val="22"/>
          <w:szCs w:val="22"/>
        </w:rPr>
      </w:pPr>
      <w:r w:rsidRPr="00C27E99">
        <w:rPr>
          <w:rFonts w:ascii="Arial" w:hAnsi="Arial" w:cs="Arial Narrow"/>
          <w:sz w:val="22"/>
          <w:szCs w:val="22"/>
        </w:rPr>
        <w:t xml:space="preserve">“We’re pleased to welcome Alfred to the team, and we know we’ll be relying heavily on his expertise in video software and quality systems as we continue to boost customer satisfaction in the North America region,” </w:t>
      </w:r>
      <w:r w:rsidR="00D74737" w:rsidRPr="00C27E99">
        <w:rPr>
          <w:rFonts w:ascii="Arial" w:hAnsi="Arial" w:cs="Arial Narrow"/>
          <w:sz w:val="22"/>
          <w:szCs w:val="22"/>
        </w:rPr>
        <w:t xml:space="preserve">said Joyce </w:t>
      </w:r>
      <w:proofErr w:type="spellStart"/>
      <w:r w:rsidR="00D74737" w:rsidRPr="00C27E99">
        <w:rPr>
          <w:rFonts w:ascii="Arial" w:hAnsi="Arial" w:cs="Arial Narrow"/>
          <w:sz w:val="22"/>
          <w:szCs w:val="22"/>
        </w:rPr>
        <w:t>Bente</w:t>
      </w:r>
      <w:proofErr w:type="spellEnd"/>
      <w:r w:rsidR="00D74737" w:rsidRPr="00C27E99">
        <w:rPr>
          <w:rFonts w:ascii="Arial" w:hAnsi="Arial" w:cs="Arial Narrow"/>
          <w:sz w:val="22"/>
          <w:szCs w:val="22"/>
        </w:rPr>
        <w:t>, President and CEO at Riedel North America.</w:t>
      </w:r>
      <w:r w:rsidR="0008303A" w:rsidRPr="00C27E99">
        <w:rPr>
          <w:rFonts w:ascii="Arial" w:hAnsi="Arial" w:cs="Arial Narrow"/>
          <w:sz w:val="22"/>
          <w:szCs w:val="22"/>
        </w:rPr>
        <w:t xml:space="preserve"> </w:t>
      </w:r>
      <w:r w:rsidRPr="00C27E99">
        <w:rPr>
          <w:rFonts w:ascii="Arial" w:hAnsi="Arial" w:cs="Arial Narrow"/>
          <w:sz w:val="22"/>
          <w:szCs w:val="22"/>
        </w:rPr>
        <w:t>“Alfred will provide invaluable support for our customers and help us raise the bar for technical excellence throughout the North American marketplace.”</w:t>
      </w:r>
    </w:p>
    <w:p w14:paraId="5E1F8FFC" w14:textId="77777777" w:rsidR="0008303A" w:rsidRPr="00C27E99" w:rsidRDefault="0008303A" w:rsidP="00C27E99">
      <w:pPr>
        <w:spacing w:line="360" w:lineRule="auto"/>
        <w:rPr>
          <w:rFonts w:ascii="Arial" w:hAnsi="Arial" w:cs="Arial Narrow"/>
          <w:sz w:val="22"/>
          <w:szCs w:val="22"/>
        </w:rPr>
      </w:pPr>
    </w:p>
    <w:p w14:paraId="2CA8FEB1" w14:textId="76831EF8" w:rsidR="00091269" w:rsidRPr="00C27E99" w:rsidRDefault="00D74737" w:rsidP="00C27E99">
      <w:pPr>
        <w:spacing w:line="360" w:lineRule="auto"/>
        <w:rPr>
          <w:rFonts w:ascii="Arial" w:hAnsi="Arial" w:cs="Arial"/>
          <w:sz w:val="22"/>
          <w:szCs w:val="22"/>
        </w:rPr>
      </w:pPr>
      <w:proofErr w:type="spellStart"/>
      <w:r w:rsidRPr="00C27E99">
        <w:rPr>
          <w:rFonts w:ascii="Arial" w:hAnsi="Arial" w:cs="Arial Narrow"/>
          <w:sz w:val="22"/>
          <w:szCs w:val="22"/>
        </w:rPr>
        <w:t>Monterrubio</w:t>
      </w:r>
      <w:proofErr w:type="spellEnd"/>
      <w:r w:rsidRPr="00C27E99">
        <w:rPr>
          <w:rFonts w:ascii="Arial" w:hAnsi="Arial" w:cs="Arial Narrow"/>
          <w:sz w:val="22"/>
          <w:szCs w:val="22"/>
        </w:rPr>
        <w:t xml:space="preserve"> joins Riedel from Marshall </w:t>
      </w:r>
      <w:r w:rsidRPr="00C27E99">
        <w:rPr>
          <w:rFonts w:ascii="Arial" w:hAnsi="Arial" w:cs="Arial"/>
          <w:sz w:val="22"/>
          <w:szCs w:val="22"/>
        </w:rPr>
        <w:t xml:space="preserve">Electronics Inc., where he </w:t>
      </w:r>
      <w:r w:rsidR="001E59DA" w:rsidRPr="00C27E99">
        <w:rPr>
          <w:rFonts w:ascii="Arial" w:hAnsi="Arial" w:cs="Arial"/>
          <w:sz w:val="22"/>
          <w:szCs w:val="22"/>
        </w:rPr>
        <w:t xml:space="preserve">worked for </w:t>
      </w:r>
      <w:r w:rsidR="006F700B">
        <w:rPr>
          <w:rFonts w:ascii="Arial" w:hAnsi="Arial" w:cs="Arial"/>
          <w:sz w:val="22"/>
          <w:szCs w:val="22"/>
        </w:rPr>
        <w:t>nine</w:t>
      </w:r>
      <w:r w:rsidR="001E59DA" w:rsidRPr="00C27E99">
        <w:rPr>
          <w:rFonts w:ascii="Arial" w:hAnsi="Arial" w:cs="Arial"/>
          <w:sz w:val="22"/>
          <w:szCs w:val="22"/>
        </w:rPr>
        <w:t xml:space="preserve"> years </w:t>
      </w:r>
      <w:r w:rsidRPr="00C27E99">
        <w:rPr>
          <w:rFonts w:ascii="Arial" w:hAnsi="Arial" w:cs="Arial"/>
          <w:sz w:val="22"/>
          <w:szCs w:val="22"/>
        </w:rPr>
        <w:t xml:space="preserve">as quality manager </w:t>
      </w:r>
      <w:r w:rsidR="001E59DA" w:rsidRPr="00C27E99">
        <w:rPr>
          <w:rFonts w:ascii="Arial" w:hAnsi="Arial" w:cs="Arial"/>
          <w:sz w:val="22"/>
          <w:szCs w:val="22"/>
        </w:rPr>
        <w:t>in</w:t>
      </w:r>
      <w:r w:rsidRPr="00C27E99">
        <w:rPr>
          <w:rFonts w:ascii="Arial" w:hAnsi="Arial" w:cs="Arial"/>
          <w:sz w:val="22"/>
          <w:szCs w:val="22"/>
        </w:rPr>
        <w:t xml:space="preserve"> the company’s Broadcast Division. There, he </w:t>
      </w:r>
      <w:r w:rsidR="002977DD" w:rsidRPr="00C27E99">
        <w:rPr>
          <w:rFonts w:ascii="Arial" w:hAnsi="Arial" w:cs="Arial"/>
          <w:sz w:val="22"/>
          <w:szCs w:val="22"/>
        </w:rPr>
        <w:t xml:space="preserve">helped </w:t>
      </w:r>
      <w:r w:rsidR="00425340" w:rsidRPr="00C27E99">
        <w:rPr>
          <w:rFonts w:ascii="Arial" w:hAnsi="Arial" w:cs="Arial"/>
          <w:sz w:val="22"/>
          <w:szCs w:val="22"/>
        </w:rPr>
        <w:t>bring five different</w:t>
      </w:r>
      <w:r w:rsidR="002977DD" w:rsidRPr="00C27E99">
        <w:rPr>
          <w:rFonts w:ascii="Arial" w:hAnsi="Arial" w:cs="Arial"/>
          <w:sz w:val="22"/>
          <w:szCs w:val="22"/>
        </w:rPr>
        <w:t xml:space="preserve"> products </w:t>
      </w:r>
      <w:r w:rsidR="00425340" w:rsidRPr="00C27E99">
        <w:rPr>
          <w:rFonts w:ascii="Arial" w:hAnsi="Arial" w:cs="Arial"/>
          <w:sz w:val="22"/>
          <w:szCs w:val="22"/>
        </w:rPr>
        <w:t xml:space="preserve">to market </w:t>
      </w:r>
      <w:r w:rsidR="002977DD" w:rsidRPr="00C27E99">
        <w:rPr>
          <w:rFonts w:ascii="Arial" w:hAnsi="Arial" w:cs="Arial"/>
          <w:sz w:val="22"/>
          <w:szCs w:val="22"/>
        </w:rPr>
        <w:t xml:space="preserve">by developing test procedures designed to identify software and hardware failure on video and audio monitoring devices. As manager of </w:t>
      </w:r>
      <w:r w:rsidR="00425340" w:rsidRPr="00C27E99">
        <w:rPr>
          <w:rFonts w:ascii="Arial" w:hAnsi="Arial" w:cs="Arial"/>
          <w:sz w:val="22"/>
          <w:szCs w:val="22"/>
        </w:rPr>
        <w:t xml:space="preserve">Marshall’s </w:t>
      </w:r>
      <w:r w:rsidR="002977DD" w:rsidRPr="00C27E99">
        <w:rPr>
          <w:rFonts w:ascii="Arial" w:hAnsi="Arial" w:cs="Arial"/>
          <w:sz w:val="22"/>
          <w:szCs w:val="22"/>
        </w:rPr>
        <w:t>broadc</w:t>
      </w:r>
      <w:r w:rsidR="00425340" w:rsidRPr="00C27E99">
        <w:rPr>
          <w:rFonts w:ascii="Arial" w:hAnsi="Arial" w:cs="Arial"/>
          <w:sz w:val="22"/>
          <w:szCs w:val="22"/>
        </w:rPr>
        <w:t xml:space="preserve">ast video and audio test lab, </w:t>
      </w:r>
      <w:proofErr w:type="spellStart"/>
      <w:r w:rsidR="00425340" w:rsidRPr="00C27E99">
        <w:rPr>
          <w:rFonts w:ascii="Arial" w:hAnsi="Arial" w:cs="Arial"/>
          <w:sz w:val="22"/>
          <w:szCs w:val="22"/>
        </w:rPr>
        <w:t>Monterrubio</w:t>
      </w:r>
      <w:proofErr w:type="spellEnd"/>
      <w:r w:rsidR="00425340" w:rsidRPr="00C27E99">
        <w:rPr>
          <w:rFonts w:ascii="Arial" w:hAnsi="Arial" w:cs="Arial"/>
          <w:sz w:val="22"/>
          <w:szCs w:val="22"/>
        </w:rPr>
        <w:t xml:space="preserve"> </w:t>
      </w:r>
      <w:r w:rsidR="002977DD" w:rsidRPr="00C27E99">
        <w:rPr>
          <w:rFonts w:ascii="Arial" w:hAnsi="Arial" w:cs="Arial"/>
          <w:sz w:val="22"/>
          <w:szCs w:val="22"/>
        </w:rPr>
        <w:t xml:space="preserve">led the installation and use of </w:t>
      </w:r>
      <w:proofErr w:type="gramStart"/>
      <w:r w:rsidR="002264DC" w:rsidRPr="00C27E99">
        <w:rPr>
          <w:rFonts w:ascii="Arial" w:hAnsi="Arial" w:cs="Arial"/>
          <w:sz w:val="22"/>
          <w:szCs w:val="22"/>
        </w:rPr>
        <w:t>a wide</w:t>
      </w:r>
      <w:proofErr w:type="gramEnd"/>
      <w:r w:rsidR="002264DC" w:rsidRPr="00C27E99">
        <w:rPr>
          <w:rFonts w:ascii="Arial" w:hAnsi="Arial" w:cs="Arial"/>
          <w:sz w:val="22"/>
          <w:szCs w:val="22"/>
        </w:rPr>
        <w:t xml:space="preserve"> range of </w:t>
      </w:r>
      <w:r w:rsidR="002977DD" w:rsidRPr="00C27E99">
        <w:rPr>
          <w:rFonts w:ascii="Arial" w:hAnsi="Arial" w:cs="Arial"/>
          <w:sz w:val="22"/>
          <w:szCs w:val="22"/>
        </w:rPr>
        <w:t>IP video equipment</w:t>
      </w:r>
      <w:r w:rsidR="002264DC" w:rsidRPr="00C27E99">
        <w:rPr>
          <w:rFonts w:ascii="Arial" w:hAnsi="Arial" w:cs="Arial"/>
          <w:sz w:val="22"/>
          <w:szCs w:val="22"/>
        </w:rPr>
        <w:t xml:space="preserve"> including</w:t>
      </w:r>
      <w:r w:rsidR="002977DD" w:rsidRPr="00C27E99">
        <w:rPr>
          <w:rFonts w:ascii="Arial" w:hAnsi="Arial" w:cs="Arial"/>
          <w:sz w:val="22"/>
          <w:szCs w:val="22"/>
        </w:rPr>
        <w:t xml:space="preserve"> video test and measurement devices. </w:t>
      </w:r>
      <w:r w:rsidR="00425340" w:rsidRPr="00C27E99">
        <w:rPr>
          <w:rFonts w:ascii="Arial" w:hAnsi="Arial" w:cs="Arial"/>
          <w:sz w:val="22"/>
          <w:szCs w:val="22"/>
        </w:rPr>
        <w:t xml:space="preserve">Prior to Marshall Electronics, he served as a software associate at Delphi Electronics and Safety, where he </w:t>
      </w:r>
      <w:r w:rsidR="002264DC" w:rsidRPr="00C27E99">
        <w:rPr>
          <w:rFonts w:ascii="Arial" w:hAnsi="Arial" w:cs="Arial"/>
          <w:sz w:val="22"/>
          <w:szCs w:val="22"/>
        </w:rPr>
        <w:t>contributed to the development of software</w:t>
      </w:r>
      <w:r w:rsidR="002977DD" w:rsidRPr="00C27E99">
        <w:rPr>
          <w:rFonts w:ascii="Arial" w:hAnsi="Arial" w:cs="Arial"/>
          <w:sz w:val="22"/>
          <w:szCs w:val="22"/>
        </w:rPr>
        <w:t xml:space="preserve"> that associates vehicle movement data with lane changes, stops</w:t>
      </w:r>
      <w:r w:rsidR="00425340" w:rsidRPr="00C27E99">
        <w:rPr>
          <w:rFonts w:ascii="Arial" w:hAnsi="Arial" w:cs="Arial"/>
          <w:sz w:val="22"/>
          <w:szCs w:val="22"/>
        </w:rPr>
        <w:t>,</w:t>
      </w:r>
      <w:r w:rsidR="002977DD" w:rsidRPr="00C27E99">
        <w:rPr>
          <w:rFonts w:ascii="Arial" w:hAnsi="Arial" w:cs="Arial"/>
          <w:sz w:val="22"/>
          <w:szCs w:val="22"/>
        </w:rPr>
        <w:t xml:space="preserve"> and obstacles on the road. </w:t>
      </w:r>
      <w:proofErr w:type="spellStart"/>
      <w:r w:rsidR="00425340" w:rsidRPr="00C27E99">
        <w:rPr>
          <w:rFonts w:ascii="Arial" w:hAnsi="Arial" w:cs="Arial"/>
          <w:sz w:val="22"/>
          <w:szCs w:val="22"/>
        </w:rPr>
        <w:t>Monterrubio</w:t>
      </w:r>
      <w:proofErr w:type="spellEnd"/>
      <w:r w:rsidR="00425340" w:rsidRPr="00C27E99">
        <w:rPr>
          <w:rFonts w:ascii="Arial" w:hAnsi="Arial" w:cs="Arial"/>
          <w:sz w:val="22"/>
          <w:szCs w:val="22"/>
        </w:rPr>
        <w:t xml:space="preserve"> holds a master’s degree in electrical engineering with a</w:t>
      </w:r>
      <w:r w:rsidR="002264DC" w:rsidRPr="00C27E99">
        <w:rPr>
          <w:rFonts w:ascii="Arial" w:hAnsi="Arial" w:cs="Arial"/>
          <w:sz w:val="22"/>
          <w:szCs w:val="22"/>
        </w:rPr>
        <w:t>n</w:t>
      </w:r>
      <w:r w:rsidR="00425340" w:rsidRPr="00C27E99">
        <w:rPr>
          <w:rFonts w:ascii="Arial" w:hAnsi="Arial" w:cs="Arial"/>
          <w:sz w:val="22"/>
          <w:szCs w:val="22"/>
        </w:rPr>
        <w:t xml:space="preserve"> </w:t>
      </w:r>
      <w:r w:rsidR="002264DC" w:rsidRPr="00C27E99">
        <w:rPr>
          <w:rFonts w:ascii="Arial" w:hAnsi="Arial" w:cs="Arial"/>
          <w:sz w:val="22"/>
          <w:szCs w:val="22"/>
        </w:rPr>
        <w:t>emphasis</w:t>
      </w:r>
      <w:r w:rsidR="00425340" w:rsidRPr="00C27E99">
        <w:rPr>
          <w:rFonts w:ascii="Arial" w:hAnsi="Arial" w:cs="Arial"/>
          <w:sz w:val="22"/>
          <w:szCs w:val="22"/>
        </w:rPr>
        <w:t xml:space="preserve"> on digital </w:t>
      </w:r>
      <w:r w:rsidR="00425340" w:rsidRPr="00C27E99">
        <w:rPr>
          <w:rFonts w:ascii="Arial" w:hAnsi="Arial" w:cs="Arial"/>
          <w:sz w:val="22"/>
          <w:szCs w:val="22"/>
        </w:rPr>
        <w:lastRenderedPageBreak/>
        <w:t>signal processing from California State University, Long Beach, and a bachelor’s degree in electrical engineering from California State University, Northridge.</w:t>
      </w:r>
    </w:p>
    <w:p w14:paraId="00172B26" w14:textId="77777777" w:rsidR="001E59DA" w:rsidRPr="00C27E99" w:rsidRDefault="001E59DA" w:rsidP="00C27E99">
      <w:pPr>
        <w:spacing w:line="360" w:lineRule="auto"/>
        <w:rPr>
          <w:rFonts w:ascii="Arial" w:hAnsi="Arial" w:cs="Arial"/>
          <w:b/>
          <w:bCs/>
          <w:color w:val="000000"/>
          <w:sz w:val="22"/>
          <w:szCs w:val="22"/>
        </w:rPr>
      </w:pPr>
    </w:p>
    <w:p w14:paraId="48428267" w14:textId="39574A95" w:rsidR="001A5245" w:rsidRPr="00C27E99" w:rsidRDefault="001A5245" w:rsidP="00C27E99">
      <w:pPr>
        <w:spacing w:line="360" w:lineRule="auto"/>
        <w:rPr>
          <w:rFonts w:ascii="Arial" w:hAnsi="Arial" w:cs="Arial"/>
          <w:b/>
          <w:bCs/>
          <w:color w:val="000000"/>
          <w:sz w:val="22"/>
          <w:szCs w:val="22"/>
        </w:rPr>
      </w:pPr>
      <w:proofErr w:type="spellStart"/>
      <w:r w:rsidRPr="00C27E99">
        <w:rPr>
          <w:rFonts w:ascii="Arial" w:hAnsi="Arial" w:cs="Arial Narrow"/>
          <w:sz w:val="22"/>
          <w:szCs w:val="22"/>
        </w:rPr>
        <w:t>Monter</w:t>
      </w:r>
      <w:r w:rsidR="00D74737" w:rsidRPr="00C27E99">
        <w:rPr>
          <w:rFonts w:ascii="Arial" w:hAnsi="Arial" w:cs="Arial Narrow"/>
          <w:sz w:val="22"/>
          <w:szCs w:val="22"/>
        </w:rPr>
        <w:t>rub</w:t>
      </w:r>
      <w:r w:rsidRPr="00C27E99">
        <w:rPr>
          <w:rFonts w:ascii="Arial" w:hAnsi="Arial" w:cs="Arial Narrow"/>
          <w:sz w:val="22"/>
          <w:szCs w:val="22"/>
        </w:rPr>
        <w:t>io</w:t>
      </w:r>
      <w:proofErr w:type="spellEnd"/>
      <w:r w:rsidRPr="00C27E99">
        <w:rPr>
          <w:rFonts w:ascii="Arial" w:hAnsi="Arial" w:cs="Arial Narrow"/>
          <w:sz w:val="22"/>
          <w:szCs w:val="22"/>
        </w:rPr>
        <w:t xml:space="preserve"> is based in Burbank, California</w:t>
      </w:r>
      <w:r w:rsidR="001E59DA" w:rsidRPr="00C27E99">
        <w:rPr>
          <w:rFonts w:ascii="Arial" w:hAnsi="Arial" w:cs="Arial Narrow"/>
          <w:sz w:val="22"/>
          <w:szCs w:val="22"/>
        </w:rPr>
        <w:t>.</w:t>
      </w:r>
    </w:p>
    <w:p w14:paraId="3A9194B7" w14:textId="77777777" w:rsidR="00BB1E41" w:rsidRPr="00C27E99" w:rsidRDefault="00BB1E41" w:rsidP="00C27E99">
      <w:pPr>
        <w:spacing w:line="360" w:lineRule="auto"/>
        <w:rPr>
          <w:rFonts w:ascii="Arial" w:hAnsi="Arial" w:cs="Arial Narrow"/>
          <w:sz w:val="22"/>
          <w:szCs w:val="22"/>
        </w:rPr>
      </w:pPr>
    </w:p>
    <w:p w14:paraId="7E030E83" w14:textId="77777777" w:rsidR="005A4049" w:rsidRPr="00C27E99" w:rsidRDefault="005A4049" w:rsidP="00C27E99">
      <w:pPr>
        <w:spacing w:line="360" w:lineRule="auto"/>
        <w:rPr>
          <w:rFonts w:ascii="Arial" w:hAnsi="Arial" w:cs="Arial"/>
          <w:sz w:val="22"/>
          <w:szCs w:val="22"/>
        </w:rPr>
      </w:pPr>
      <w:r w:rsidRPr="00C27E99">
        <w:rPr>
          <w:rFonts w:ascii="Arial" w:hAnsi="Arial" w:cs="Arial"/>
          <w:sz w:val="22"/>
          <w:szCs w:val="22"/>
        </w:rPr>
        <w:t>Further information about Riedel and the company’s products is available at www.riedel.net.</w:t>
      </w:r>
    </w:p>
    <w:p w14:paraId="5650B638" w14:textId="77777777" w:rsidR="005A4049" w:rsidRPr="00C27E99" w:rsidRDefault="005A4049" w:rsidP="00C27E99">
      <w:pPr>
        <w:spacing w:line="360" w:lineRule="auto"/>
        <w:rPr>
          <w:rFonts w:ascii="Arial" w:hAnsi="Arial" w:cs="Arial"/>
          <w:sz w:val="22"/>
          <w:szCs w:val="22"/>
        </w:rPr>
      </w:pPr>
    </w:p>
    <w:p w14:paraId="716B5B48" w14:textId="77777777" w:rsidR="005A4049" w:rsidRPr="00C27E99" w:rsidRDefault="005A4049" w:rsidP="00C27E99">
      <w:pPr>
        <w:pStyle w:val="HTMLBody"/>
        <w:autoSpaceDE/>
        <w:autoSpaceDN/>
        <w:adjustRightInd/>
        <w:spacing w:line="360" w:lineRule="auto"/>
        <w:jc w:val="center"/>
        <w:rPr>
          <w:rFonts w:cs="Arial"/>
          <w:sz w:val="22"/>
          <w:szCs w:val="22"/>
        </w:rPr>
      </w:pPr>
      <w:r w:rsidRPr="00C27E99">
        <w:rPr>
          <w:rFonts w:cs="Arial"/>
          <w:sz w:val="22"/>
          <w:szCs w:val="22"/>
        </w:rPr>
        <w:t># # #</w:t>
      </w:r>
    </w:p>
    <w:p w14:paraId="3E99CA4C" w14:textId="77777777" w:rsidR="005A4049" w:rsidRPr="00C27E99" w:rsidRDefault="005A4049" w:rsidP="00C27E99">
      <w:pPr>
        <w:pStyle w:val="HTMLBody"/>
        <w:autoSpaceDE/>
        <w:autoSpaceDN/>
        <w:adjustRightInd/>
        <w:spacing w:line="360" w:lineRule="auto"/>
        <w:rPr>
          <w:rFonts w:cs="Arial"/>
          <w:sz w:val="22"/>
          <w:szCs w:val="22"/>
        </w:rPr>
      </w:pPr>
    </w:p>
    <w:p w14:paraId="2CF2AA3D" w14:textId="3765B913" w:rsidR="005A4049" w:rsidRPr="002B1186" w:rsidRDefault="005A4049" w:rsidP="002B1186">
      <w:pPr>
        <w:rPr>
          <w:rFonts w:ascii="Arial" w:hAnsi="Arial" w:cs="Arial"/>
          <w:sz w:val="20"/>
          <w:szCs w:val="20"/>
        </w:rPr>
      </w:pPr>
      <w:r w:rsidRPr="002B1186">
        <w:rPr>
          <w:rFonts w:ascii="Arial" w:hAnsi="Arial" w:cs="Arial"/>
          <w:b/>
          <w:bCs/>
          <w:sz w:val="20"/>
          <w:szCs w:val="20"/>
        </w:rPr>
        <w:t>About Riedel Communications</w:t>
      </w:r>
      <w:r w:rsidR="002C433E">
        <w:rPr>
          <w:rFonts w:ascii="Arial" w:hAnsi="Arial" w:cs="Arial"/>
          <w:b/>
          <w:bCs/>
          <w:sz w:val="20"/>
          <w:szCs w:val="20"/>
        </w:rPr>
        <w:t xml:space="preserve"> North America</w:t>
      </w:r>
    </w:p>
    <w:p w14:paraId="7479BDD3" w14:textId="69CEF906" w:rsidR="008C1B17" w:rsidRPr="002B1186" w:rsidRDefault="008C1B17" w:rsidP="002B1186">
      <w:pPr>
        <w:rPr>
          <w:rFonts w:ascii="Arial" w:hAnsi="Arial" w:cs="Arial"/>
          <w:sz w:val="20"/>
          <w:szCs w:val="20"/>
        </w:rPr>
      </w:pPr>
      <w:r w:rsidRPr="002B1186">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w:t>
      </w:r>
      <w:r w:rsidRPr="002B1186">
        <w:rPr>
          <w:rFonts w:ascii="Arial" w:hAnsi="Arial" w:cs="Arial"/>
          <w:bCs/>
          <w:sz w:val="20"/>
          <w:szCs w:val="20"/>
        </w:rPr>
        <w:t>Riedel</w:t>
      </w:r>
      <w:ins w:id="1" w:author="Gretar Theodorsson" w:date="2017-01-11T09:44:00Z">
        <w:r w:rsidR="00FE784C">
          <w:rPr>
            <w:rFonts w:ascii="Arial" w:hAnsi="Arial" w:cs="Arial"/>
            <w:bCs/>
            <w:sz w:val="20"/>
            <w:szCs w:val="20"/>
          </w:rPr>
          <w:t xml:space="preserve"> North America</w:t>
        </w:r>
      </w:ins>
      <w:r w:rsidRPr="002B1186">
        <w:rPr>
          <w:rFonts w:ascii="Arial" w:hAnsi="Arial" w:cs="Arial"/>
          <w:bCs/>
          <w:sz w:val="20"/>
          <w:szCs w:val="20"/>
        </w:rPr>
        <w:t xml:space="preserve"> is </w:t>
      </w:r>
      <w:r w:rsidR="002C433E">
        <w:rPr>
          <w:rFonts w:ascii="Arial" w:hAnsi="Arial" w:cs="Arial"/>
          <w:bCs/>
          <w:sz w:val="20"/>
          <w:szCs w:val="20"/>
        </w:rPr>
        <w:t xml:space="preserve">locally </w:t>
      </w:r>
      <w:r w:rsidRPr="002B1186">
        <w:rPr>
          <w:rFonts w:ascii="Arial" w:hAnsi="Arial" w:cs="Arial"/>
          <w:bCs/>
          <w:sz w:val="20"/>
          <w:szCs w:val="20"/>
        </w:rPr>
        <w:t xml:space="preserve">headquartered in </w:t>
      </w:r>
      <w:r w:rsidR="002C433E">
        <w:rPr>
          <w:rFonts w:ascii="Arial" w:hAnsi="Arial" w:cs="Arial"/>
          <w:bCs/>
          <w:sz w:val="20"/>
          <w:szCs w:val="20"/>
        </w:rPr>
        <w:t>Burbank, C</w:t>
      </w:r>
      <w:r w:rsidR="006F700B">
        <w:rPr>
          <w:rFonts w:ascii="Arial" w:hAnsi="Arial" w:cs="Arial"/>
          <w:bCs/>
          <w:sz w:val="20"/>
          <w:szCs w:val="20"/>
        </w:rPr>
        <w:t>alifornia,</w:t>
      </w:r>
      <w:r w:rsidR="002C433E">
        <w:rPr>
          <w:rFonts w:ascii="Arial" w:hAnsi="Arial" w:cs="Arial"/>
          <w:bCs/>
          <w:sz w:val="20"/>
          <w:szCs w:val="20"/>
        </w:rPr>
        <w:t xml:space="preserve"> with its global headquarters in </w:t>
      </w:r>
      <w:r w:rsidRPr="002B1186">
        <w:rPr>
          <w:rFonts w:ascii="Arial" w:hAnsi="Arial" w:cs="Arial"/>
          <w:bCs/>
          <w:sz w:val="20"/>
          <w:szCs w:val="20"/>
        </w:rPr>
        <w:t>Wuppertal, Germany</w:t>
      </w:r>
      <w:r w:rsidR="002C433E">
        <w:rPr>
          <w:rFonts w:ascii="Arial" w:hAnsi="Arial" w:cs="Arial"/>
          <w:bCs/>
          <w:sz w:val="20"/>
          <w:szCs w:val="20"/>
        </w:rPr>
        <w:t>.</w:t>
      </w:r>
      <w:r w:rsidRPr="002B1186">
        <w:rPr>
          <w:rFonts w:ascii="Arial" w:hAnsi="Arial" w:cs="Arial"/>
          <w:bCs/>
          <w:sz w:val="20"/>
          <w:szCs w:val="20"/>
        </w:rPr>
        <w:t xml:space="preserve"> </w:t>
      </w:r>
      <w:r w:rsidR="002C433E">
        <w:rPr>
          <w:rFonts w:ascii="Arial" w:hAnsi="Arial" w:cs="Arial"/>
          <w:bCs/>
          <w:sz w:val="20"/>
          <w:szCs w:val="20"/>
        </w:rPr>
        <w:t xml:space="preserve">Riedel </w:t>
      </w:r>
      <w:r w:rsidRPr="002B1186">
        <w:rPr>
          <w:rFonts w:ascii="Arial" w:hAnsi="Arial" w:cs="Arial"/>
          <w:bCs/>
          <w:sz w:val="20"/>
          <w:szCs w:val="20"/>
        </w:rPr>
        <w:t>employs over 450 people in 19 locations throughout Europe, Australia, Asia, and the Americas.</w:t>
      </w:r>
    </w:p>
    <w:p w14:paraId="7D74356B" w14:textId="77777777" w:rsidR="008C1B17" w:rsidRPr="002B1186" w:rsidRDefault="008C1B17" w:rsidP="002B1186">
      <w:pPr>
        <w:rPr>
          <w:rFonts w:ascii="Arial" w:hAnsi="Arial" w:cs="Arial"/>
          <w:sz w:val="20"/>
          <w:szCs w:val="20"/>
        </w:rPr>
      </w:pPr>
    </w:p>
    <w:p w14:paraId="6E324E1E" w14:textId="77777777" w:rsidR="005A4049" w:rsidRPr="002B1186" w:rsidRDefault="008C1B17" w:rsidP="002B1186">
      <w:pPr>
        <w:rPr>
          <w:rFonts w:ascii="Arial" w:eastAsia="MS Mincho" w:hAnsi="Arial" w:cs="Arial"/>
          <w:sz w:val="20"/>
          <w:szCs w:val="20"/>
        </w:rPr>
      </w:pPr>
      <w:r w:rsidRPr="002B1186">
        <w:rPr>
          <w:rFonts w:ascii="Arial" w:eastAsia="MS Mincho" w:hAnsi="Arial" w:cs="Arial"/>
          <w:sz w:val="20"/>
          <w:szCs w:val="20"/>
        </w:rPr>
        <w:t>All trademarks appearing herein are the prope</w:t>
      </w:r>
      <w:r w:rsidR="002B1186" w:rsidRPr="002B1186">
        <w:rPr>
          <w:rFonts w:ascii="Arial" w:eastAsia="MS Mincho" w:hAnsi="Arial" w:cs="Arial"/>
          <w:sz w:val="20"/>
          <w:szCs w:val="20"/>
        </w:rPr>
        <w:t>rty of their respective owners.</w:t>
      </w:r>
    </w:p>
    <w:sectPr w:rsidR="005A4049" w:rsidRPr="002B1186" w:rsidSect="005A4049">
      <w:footerReference w:type="default" r:id="rId26"/>
      <w:headerReference w:type="first" r:id="rId27"/>
      <w:footerReference w:type="first" r:id="rId28"/>
      <w:pgSz w:w="12240" w:h="15840"/>
      <w:pgMar w:top="1985"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A0CDB68" w15:done="0"/>
  <w15:commentEx w15:paraId="36BD3B42" w15:done="0"/>
  <w15:commentEx w15:paraId="186533B9" w15:done="0"/>
  <w15:commentEx w15:paraId="3EB7F945" w15:done="0"/>
  <w15:commentEx w15:paraId="482A97DF" w15:done="0"/>
  <w15:commentEx w15:paraId="7DB1F1C9" w15:done="0"/>
  <w15:commentEx w15:paraId="4BB0D8B9" w15:done="0"/>
  <w15:commentEx w15:paraId="0D8EC532"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B8C5F5" w14:textId="77777777" w:rsidR="00EC53A3" w:rsidRDefault="00EC53A3">
      <w:r>
        <w:separator/>
      </w:r>
    </w:p>
  </w:endnote>
  <w:endnote w:type="continuationSeparator" w:id="0">
    <w:p w14:paraId="7A529ADD" w14:textId="77777777" w:rsidR="00EC53A3" w:rsidRDefault="00EC5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onsolas">
    <w:panose1 w:val="020B0609020204030204"/>
    <w:charset w:val="00"/>
    <w:family w:val="auto"/>
    <w:pitch w:val="variable"/>
    <w:sig w:usb0="E10002FF" w:usb1="4000FCFF" w:usb2="00000009" w:usb3="00000000" w:csb0="0000019F" w:csb1="00000000"/>
  </w:font>
  <w:font w:name="Arial Narrow">
    <w:panose1 w:val="020B0506020202030204"/>
    <w:charset w:val="00"/>
    <w:family w:val="auto"/>
    <w:pitch w:val="variable"/>
    <w:sig w:usb0="00000287" w:usb1="00000800" w:usb2="00000000" w:usb3="00000000" w:csb0="000000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0E4B1" w14:textId="57D39FCA" w:rsidR="00EA7A3F" w:rsidRPr="00065699" w:rsidRDefault="00EA7A3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987E77">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13A72" w14:textId="4C10BCAD" w:rsidR="00EA7A3F" w:rsidRPr="000F5EE9" w:rsidRDefault="00EA7A3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567D98">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0DC1E5" w14:textId="77777777" w:rsidR="00EC53A3" w:rsidRDefault="00EC53A3">
      <w:r>
        <w:separator/>
      </w:r>
    </w:p>
  </w:footnote>
  <w:footnote w:type="continuationSeparator" w:id="0">
    <w:p w14:paraId="79DC0111" w14:textId="77777777" w:rsidR="00EC53A3" w:rsidRDefault="00EC53A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0105E3" w14:textId="27721444" w:rsidR="00EA7A3F" w:rsidRDefault="002C433E" w:rsidP="005A4049">
    <w:pPr>
      <w:pStyle w:val="Header"/>
      <w:jc w:val="right"/>
    </w:pPr>
    <w:r>
      <w:rPr>
        <w:noProof/>
      </w:rPr>
      <mc:AlternateContent>
        <mc:Choice Requires="wps">
          <w:drawing>
            <wp:anchor distT="0" distB="0" distL="114300" distR="114300" simplePos="0" relativeHeight="251656704" behindDoc="0" locked="0" layoutInCell="1" allowOverlap="1" wp14:anchorId="05206D99" wp14:editId="37A09B4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7D5AE7" w14:textId="77777777" w:rsidR="00EA7A3F" w:rsidRPr="0084339B" w:rsidRDefault="00EA7A3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5206D99"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" filled="f" stroked="f">
              <v:textbox inset=",7.2pt,,7.2pt">
                <w:txbxContent>
                  <w:p w14:paraId="007D5AE7" w14:textId="77777777" w:rsidR="00EA7A3F" w:rsidRPr="0084339B" w:rsidRDefault="00EA7A3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8193676" wp14:editId="0DE1D920">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0A4B2955" wp14:editId="19987ABC">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FC30725"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" fillcolor="#bb2129" stroked="f">
              <o:lock v:ext="edit" aspectratio="t"/>
              <w10:wrap type="tight"/>
            </v:rec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FBED4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itty">
    <w15:presenceInfo w15:providerId="None" w15:userId="Kitt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SortMethod w:val="000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249"/>
    <w:rsid w:val="0000199A"/>
    <w:rsid w:val="00011C99"/>
    <w:rsid w:val="0003466C"/>
    <w:rsid w:val="000555CA"/>
    <w:rsid w:val="0005700C"/>
    <w:rsid w:val="000575E9"/>
    <w:rsid w:val="00057D0D"/>
    <w:rsid w:val="00065C89"/>
    <w:rsid w:val="0008066A"/>
    <w:rsid w:val="0008303A"/>
    <w:rsid w:val="00083A42"/>
    <w:rsid w:val="00091269"/>
    <w:rsid w:val="00095249"/>
    <w:rsid w:val="000A3466"/>
    <w:rsid w:val="000B7F74"/>
    <w:rsid w:val="000E5B9F"/>
    <w:rsid w:val="000F44A3"/>
    <w:rsid w:val="00113B43"/>
    <w:rsid w:val="00114F07"/>
    <w:rsid w:val="0011704D"/>
    <w:rsid w:val="00131575"/>
    <w:rsid w:val="001362C6"/>
    <w:rsid w:val="00162A5C"/>
    <w:rsid w:val="001635AE"/>
    <w:rsid w:val="00177B3A"/>
    <w:rsid w:val="00180A85"/>
    <w:rsid w:val="00180D10"/>
    <w:rsid w:val="001911B5"/>
    <w:rsid w:val="001A5245"/>
    <w:rsid w:val="001B60E4"/>
    <w:rsid w:val="001C3430"/>
    <w:rsid w:val="001D46E2"/>
    <w:rsid w:val="001E3CDA"/>
    <w:rsid w:val="001E59DA"/>
    <w:rsid w:val="002264DC"/>
    <w:rsid w:val="00236C4F"/>
    <w:rsid w:val="00241E31"/>
    <w:rsid w:val="002752D4"/>
    <w:rsid w:val="00290988"/>
    <w:rsid w:val="002977DD"/>
    <w:rsid w:val="002A4EF1"/>
    <w:rsid w:val="002B1186"/>
    <w:rsid w:val="002B32FE"/>
    <w:rsid w:val="002B616A"/>
    <w:rsid w:val="002C0FBC"/>
    <w:rsid w:val="002C433E"/>
    <w:rsid w:val="002D1577"/>
    <w:rsid w:val="002D764B"/>
    <w:rsid w:val="002E673A"/>
    <w:rsid w:val="003273DC"/>
    <w:rsid w:val="00330D5E"/>
    <w:rsid w:val="00331534"/>
    <w:rsid w:val="00350F73"/>
    <w:rsid w:val="00371922"/>
    <w:rsid w:val="003C1664"/>
    <w:rsid w:val="003C5589"/>
    <w:rsid w:val="003D664D"/>
    <w:rsid w:val="003E259E"/>
    <w:rsid w:val="00404FBF"/>
    <w:rsid w:val="0040564A"/>
    <w:rsid w:val="00420B15"/>
    <w:rsid w:val="00421BD1"/>
    <w:rsid w:val="00423A31"/>
    <w:rsid w:val="00425340"/>
    <w:rsid w:val="00472CDA"/>
    <w:rsid w:val="0048202E"/>
    <w:rsid w:val="004934AA"/>
    <w:rsid w:val="00495705"/>
    <w:rsid w:val="00495D50"/>
    <w:rsid w:val="004A01E9"/>
    <w:rsid w:val="004B17B2"/>
    <w:rsid w:val="004B7352"/>
    <w:rsid w:val="004C2CF6"/>
    <w:rsid w:val="004E5325"/>
    <w:rsid w:val="004F53AD"/>
    <w:rsid w:val="005004A3"/>
    <w:rsid w:val="0052572F"/>
    <w:rsid w:val="0055024B"/>
    <w:rsid w:val="00550B15"/>
    <w:rsid w:val="00560701"/>
    <w:rsid w:val="00567D98"/>
    <w:rsid w:val="005A2FA5"/>
    <w:rsid w:val="005A3723"/>
    <w:rsid w:val="005A4049"/>
    <w:rsid w:val="005B1BD9"/>
    <w:rsid w:val="005B4166"/>
    <w:rsid w:val="005B4EF5"/>
    <w:rsid w:val="005C4197"/>
    <w:rsid w:val="005F51EA"/>
    <w:rsid w:val="00605FEB"/>
    <w:rsid w:val="00637D09"/>
    <w:rsid w:val="006575B1"/>
    <w:rsid w:val="00667D36"/>
    <w:rsid w:val="00671E25"/>
    <w:rsid w:val="006A00F2"/>
    <w:rsid w:val="006B553B"/>
    <w:rsid w:val="006C2FCE"/>
    <w:rsid w:val="006C7585"/>
    <w:rsid w:val="006E5C95"/>
    <w:rsid w:val="006F700B"/>
    <w:rsid w:val="00704A5C"/>
    <w:rsid w:val="00706900"/>
    <w:rsid w:val="00750E33"/>
    <w:rsid w:val="007528CA"/>
    <w:rsid w:val="007530C4"/>
    <w:rsid w:val="00797FD1"/>
    <w:rsid w:val="007A12B3"/>
    <w:rsid w:val="007A67FF"/>
    <w:rsid w:val="007A6EEE"/>
    <w:rsid w:val="007C5F56"/>
    <w:rsid w:val="007E252D"/>
    <w:rsid w:val="007F1DDF"/>
    <w:rsid w:val="008026F9"/>
    <w:rsid w:val="00811799"/>
    <w:rsid w:val="00816CDD"/>
    <w:rsid w:val="0082629D"/>
    <w:rsid w:val="0083593B"/>
    <w:rsid w:val="008574F7"/>
    <w:rsid w:val="008601FE"/>
    <w:rsid w:val="00862CF7"/>
    <w:rsid w:val="008671CC"/>
    <w:rsid w:val="008833E2"/>
    <w:rsid w:val="008854D1"/>
    <w:rsid w:val="00897D61"/>
    <w:rsid w:val="008A01DC"/>
    <w:rsid w:val="008A10E6"/>
    <w:rsid w:val="008B2130"/>
    <w:rsid w:val="008C0CEC"/>
    <w:rsid w:val="008C1B17"/>
    <w:rsid w:val="008D49A5"/>
    <w:rsid w:val="008E1157"/>
    <w:rsid w:val="008E1455"/>
    <w:rsid w:val="008E2B0F"/>
    <w:rsid w:val="008E6154"/>
    <w:rsid w:val="008F1843"/>
    <w:rsid w:val="0090764B"/>
    <w:rsid w:val="00917361"/>
    <w:rsid w:val="00943167"/>
    <w:rsid w:val="00945606"/>
    <w:rsid w:val="00954BD0"/>
    <w:rsid w:val="009707D7"/>
    <w:rsid w:val="009844BC"/>
    <w:rsid w:val="00987E77"/>
    <w:rsid w:val="009A6F3B"/>
    <w:rsid w:val="009B165A"/>
    <w:rsid w:val="009B1B8A"/>
    <w:rsid w:val="009E4E6F"/>
    <w:rsid w:val="00A20FF8"/>
    <w:rsid w:val="00A30345"/>
    <w:rsid w:val="00A51A19"/>
    <w:rsid w:val="00A540C0"/>
    <w:rsid w:val="00A7687A"/>
    <w:rsid w:val="00A832F8"/>
    <w:rsid w:val="00A84C36"/>
    <w:rsid w:val="00AD0B93"/>
    <w:rsid w:val="00AE2B1F"/>
    <w:rsid w:val="00AE4B86"/>
    <w:rsid w:val="00AF1753"/>
    <w:rsid w:val="00AF40F7"/>
    <w:rsid w:val="00B01973"/>
    <w:rsid w:val="00B125C2"/>
    <w:rsid w:val="00B12732"/>
    <w:rsid w:val="00B37B67"/>
    <w:rsid w:val="00B47572"/>
    <w:rsid w:val="00B77B8B"/>
    <w:rsid w:val="00BA062C"/>
    <w:rsid w:val="00BB1E41"/>
    <w:rsid w:val="00BC46EB"/>
    <w:rsid w:val="00BD6578"/>
    <w:rsid w:val="00BE1E7C"/>
    <w:rsid w:val="00C20C03"/>
    <w:rsid w:val="00C246B0"/>
    <w:rsid w:val="00C27E99"/>
    <w:rsid w:val="00C37926"/>
    <w:rsid w:val="00C72C88"/>
    <w:rsid w:val="00C7428B"/>
    <w:rsid w:val="00C86972"/>
    <w:rsid w:val="00C90A79"/>
    <w:rsid w:val="00C91A72"/>
    <w:rsid w:val="00CA1898"/>
    <w:rsid w:val="00CB0857"/>
    <w:rsid w:val="00CF4E43"/>
    <w:rsid w:val="00CF6775"/>
    <w:rsid w:val="00D06277"/>
    <w:rsid w:val="00D146C0"/>
    <w:rsid w:val="00D45DB1"/>
    <w:rsid w:val="00D505CD"/>
    <w:rsid w:val="00D5492A"/>
    <w:rsid w:val="00D55439"/>
    <w:rsid w:val="00D5731A"/>
    <w:rsid w:val="00D74737"/>
    <w:rsid w:val="00D764F4"/>
    <w:rsid w:val="00D84B6E"/>
    <w:rsid w:val="00D86C32"/>
    <w:rsid w:val="00D93BC1"/>
    <w:rsid w:val="00DA2975"/>
    <w:rsid w:val="00DA5AD6"/>
    <w:rsid w:val="00DA78E5"/>
    <w:rsid w:val="00DD66AF"/>
    <w:rsid w:val="00DD6DAC"/>
    <w:rsid w:val="00E309EF"/>
    <w:rsid w:val="00E312EE"/>
    <w:rsid w:val="00E3373A"/>
    <w:rsid w:val="00E538F3"/>
    <w:rsid w:val="00E55989"/>
    <w:rsid w:val="00E57AF4"/>
    <w:rsid w:val="00E71BE0"/>
    <w:rsid w:val="00EA7A3F"/>
    <w:rsid w:val="00EB550E"/>
    <w:rsid w:val="00EC0106"/>
    <w:rsid w:val="00EC53A3"/>
    <w:rsid w:val="00EC7890"/>
    <w:rsid w:val="00ED27A5"/>
    <w:rsid w:val="00EF62F2"/>
    <w:rsid w:val="00F03A41"/>
    <w:rsid w:val="00F04F23"/>
    <w:rsid w:val="00F13952"/>
    <w:rsid w:val="00F162F2"/>
    <w:rsid w:val="00F17467"/>
    <w:rsid w:val="00F17A11"/>
    <w:rsid w:val="00F22888"/>
    <w:rsid w:val="00F22D2B"/>
    <w:rsid w:val="00F57B71"/>
    <w:rsid w:val="00F7065E"/>
    <w:rsid w:val="00F756C9"/>
    <w:rsid w:val="00F9006A"/>
    <w:rsid w:val="00FB6805"/>
    <w:rsid w:val="00FC6767"/>
    <w:rsid w:val="00FD4491"/>
    <w:rsid w:val="00FE784C"/>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114A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Revision" w:semiHidden="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F17467"/>
    <w:rPr>
      <w:sz w:val="24"/>
      <w:szCs w:val="24"/>
    </w:rPr>
  </w:style>
  <w:style w:type="paragraph" w:customStyle="1" w:styleId="DarkList-Accent31">
    <w:name w:val="Dark List - Accent 31"/>
    <w:hidden/>
    <w:rsid w:val="005B1BD9"/>
    <w:rPr>
      <w:sz w:val="24"/>
      <w:szCs w:val="24"/>
    </w:rPr>
  </w:style>
  <w:style w:type="paragraph" w:customStyle="1" w:styleId="MediumList2-Accent21">
    <w:name w:val="Medium List 2 - Accent 21"/>
    <w:hidden/>
    <w:rsid w:val="00F03A41"/>
    <w:rPr>
      <w:sz w:val="24"/>
      <w:szCs w:val="24"/>
    </w:rPr>
  </w:style>
  <w:style w:type="paragraph" w:customStyle="1" w:styleId="Default">
    <w:name w:val="Default"/>
    <w:rsid w:val="002977D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Revision" w:semiHidden="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LightShading-Accent51">
    <w:name w:val="Light Shading - Accent 51"/>
    <w:hidden/>
    <w:rsid w:val="007530C4"/>
    <w:rPr>
      <w:sz w:val="24"/>
      <w:szCs w:val="24"/>
    </w:rPr>
  </w:style>
  <w:style w:type="paragraph" w:customStyle="1" w:styleId="MediumList1-Accent41">
    <w:name w:val="Medium List 1 - Accent 41"/>
    <w:hidden/>
    <w:rsid w:val="00F17467"/>
    <w:rPr>
      <w:sz w:val="24"/>
      <w:szCs w:val="24"/>
    </w:rPr>
  </w:style>
  <w:style w:type="paragraph" w:customStyle="1" w:styleId="DarkList-Accent31">
    <w:name w:val="Dark List - Accent 31"/>
    <w:hidden/>
    <w:rsid w:val="005B1BD9"/>
    <w:rPr>
      <w:sz w:val="24"/>
      <w:szCs w:val="24"/>
    </w:rPr>
  </w:style>
  <w:style w:type="paragraph" w:customStyle="1" w:styleId="MediumList2-Accent21">
    <w:name w:val="Medium List 2 - Accent 21"/>
    <w:hidden/>
    <w:rsid w:val="00F03A41"/>
    <w:rPr>
      <w:sz w:val="24"/>
      <w:szCs w:val="24"/>
    </w:rPr>
  </w:style>
  <w:style w:type="paragraph" w:customStyle="1" w:styleId="Default">
    <w:name w:val="Default"/>
    <w:rsid w:val="002977D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facebook.com/RiedelCommunicationsInternational" TargetMode="External"/><Relationship Id="rId20" Type="http://schemas.openxmlformats.org/officeDocument/2006/relationships/image" Target="media/image6.png"/><Relationship Id="rId21" Type="http://schemas.openxmlformats.org/officeDocument/2006/relationships/hyperlink" Target="http://instagram.com/riedelcommunications" TargetMode="External"/><Relationship Id="rId22" Type="http://schemas.openxmlformats.org/officeDocument/2006/relationships/image" Target="media/image7.png"/><Relationship Id="rId23" Type="http://schemas.openxmlformats.org/officeDocument/2006/relationships/hyperlink" Target="http://de.slideshare.net/RIEDELCommunications" TargetMode="External"/><Relationship Id="rId24" Type="http://schemas.openxmlformats.org/officeDocument/2006/relationships/image" Target="media/image8.jpeg"/><Relationship Id="rId25" Type="http://schemas.openxmlformats.org/officeDocument/2006/relationships/hyperlink" Target="http://www.wallstcom.com/Riedel/Riedel_Alfred-Monterrubio.jpg" TargetMode="External"/><Relationship Id="rId26" Type="http://schemas.openxmlformats.org/officeDocument/2006/relationships/footer" Target="footer1.xml"/><Relationship Id="rId27" Type="http://schemas.openxmlformats.org/officeDocument/2006/relationships/header" Target="header1.xml"/><Relationship Id="rId28" Type="http://schemas.openxmlformats.org/officeDocument/2006/relationships/footer" Target="footer2.xml"/><Relationship Id="rId29" Type="http://schemas.openxmlformats.org/officeDocument/2006/relationships/fontTable" Target="fontTable.xml"/><Relationship Id="rId30" Type="http://schemas.openxmlformats.org/officeDocument/2006/relationships/theme" Target="theme/theme1.xml"/><Relationship Id="rId31" Type="http://schemas.microsoft.com/office/2011/relationships/commentsExtended" Target="commentsExtended.xml"/><Relationship Id="rId32" Type="http://schemas.microsoft.com/office/2011/relationships/people" Target="people.xml"/><Relationship Id="rId10" Type="http://schemas.openxmlformats.org/officeDocument/2006/relationships/image" Target="media/image1.png"/><Relationship Id="rId11" Type="http://schemas.openxmlformats.org/officeDocument/2006/relationships/hyperlink" Target="https://plus.google.com/+RiedelNet" TargetMode="External"/><Relationship Id="rId12" Type="http://schemas.openxmlformats.org/officeDocument/2006/relationships/image" Target="media/image2.png"/><Relationship Id="rId13" Type="http://schemas.openxmlformats.org/officeDocument/2006/relationships/hyperlink" Target="https://twitter.com/RIEDELnet" TargetMode="External"/><Relationship Id="rId14" Type="http://schemas.openxmlformats.org/officeDocument/2006/relationships/image" Target="media/image3.png"/><Relationship Id="rId15" Type="http://schemas.openxmlformats.org/officeDocument/2006/relationships/hyperlink" Target="https://www.linkedin.com/company/549773" TargetMode="External"/><Relationship Id="rId16" Type="http://schemas.openxmlformats.org/officeDocument/2006/relationships/image" Target="media/image4.png"/><Relationship Id="rId17" Type="http://schemas.openxmlformats.org/officeDocument/2006/relationships/hyperlink" Target="https://www.youtube.com/c/RiedelNet" TargetMode="External"/><Relationship Id="rId18" Type="http://schemas.openxmlformats.org/officeDocument/2006/relationships/image" Target="media/image5.png"/><Relationship Id="rId19" Type="http://schemas.openxmlformats.org/officeDocument/2006/relationships/hyperlink" Target="http://de.pinterest.com/RIEDELnet/"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57C54-9A8A-F848-B94C-99DDD9A10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428</Words>
  <Characters>2596</Characters>
  <Application>Microsoft Macintosh Word</Application>
  <DocSecurity>0</DocSecurity>
  <Lines>43</Lines>
  <Paragraphs>8</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3016</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Gretar Theodorsson</cp:lastModifiedBy>
  <cp:revision>11</cp:revision>
  <cp:lastPrinted>2015-04-21T15:08:00Z</cp:lastPrinted>
  <dcterms:created xsi:type="dcterms:W3CDTF">2017-01-11T09:42:00Z</dcterms:created>
  <dcterms:modified xsi:type="dcterms:W3CDTF">2017-01-11T09:45:00Z</dcterms:modified>
</cp:coreProperties>
</file>