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65C9C5" w14:textId="7D68A7A9" w:rsidR="005A4049" w:rsidRPr="001208B3" w:rsidRDefault="00AB4BCC" w:rsidP="00281559">
      <w:r>
        <w:rPr>
          <w:rFonts w:ascii="Calibri" w:hAnsi="Calibri" w:cs="Consolas"/>
          <w:noProof/>
          <w:color w:val="000000"/>
          <w:sz w:val="27"/>
          <w:szCs w:val="27"/>
          <w:lang w:val="de-DE" w:eastAsia="de-DE"/>
        </w:rPr>
        <w:drawing>
          <wp:inline distT="0" distB="0" distL="0" distR="0" wp14:anchorId="09CF8C5C" wp14:editId="35F7C5B6">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1208B3">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7A484E7B" wp14:editId="35485607">
            <wp:extent cx="194945" cy="194945"/>
            <wp:effectExtent l="0" t="0" r="8255" b="8255"/>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1208B3">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42F7B334" wp14:editId="53D40F3C">
            <wp:extent cx="245745" cy="194945"/>
            <wp:effectExtent l="0" t="0" r="8255" b="8255"/>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1208B3">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33A2A8BC" wp14:editId="60E06A80">
            <wp:extent cx="194945" cy="194945"/>
            <wp:effectExtent l="0" t="0" r="8255" b="8255"/>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1208B3">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022FFBC8" wp14:editId="4A1A135A">
            <wp:extent cx="287655" cy="194945"/>
            <wp:effectExtent l="0" t="0" r="0" b="8255"/>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1208B3">
        <w:rPr>
          <w:rFonts w:ascii="Calibri" w:hAnsi="Calibri" w:cs="Consolas"/>
          <w:color w:val="000000"/>
          <w:sz w:val="27"/>
          <w:szCs w:val="27"/>
        </w:rPr>
        <w:tab/>
        <w:t xml:space="preserve"> </w:t>
      </w:r>
      <w:r>
        <w:rPr>
          <w:rFonts w:ascii="Calibri" w:hAnsi="Calibri" w:cs="Consolas"/>
          <w:noProof/>
          <w:color w:val="000000"/>
          <w:sz w:val="27"/>
          <w:szCs w:val="27"/>
          <w:lang w:val="de-DE" w:eastAsia="de-DE"/>
        </w:rPr>
        <w:drawing>
          <wp:inline distT="0" distB="0" distL="0" distR="0" wp14:anchorId="05DAE613" wp14:editId="5CEBC6B6">
            <wp:extent cx="194945" cy="194945"/>
            <wp:effectExtent l="0" t="0" r="8255" b="8255"/>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1208B3">
        <w:rPr>
          <w:rFonts w:ascii="Calibri" w:hAnsi="Calibri" w:cs="Consolas"/>
          <w:color w:val="000000"/>
          <w:sz w:val="27"/>
          <w:szCs w:val="27"/>
        </w:rPr>
        <w:t xml:space="preserve"> </w:t>
      </w:r>
      <w:r w:rsidR="005A4049" w:rsidRPr="001208B3">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39B92625" wp14:editId="1F53E8E6">
            <wp:extent cx="194945" cy="194945"/>
            <wp:effectExtent l="0" t="0" r="8255" b="8255"/>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1208B3">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0EF92F9A" wp14:editId="7467B323">
            <wp:extent cx="194945" cy="194945"/>
            <wp:effectExtent l="0" t="0" r="8255" b="8255"/>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16FA7C16" w14:textId="77777777" w:rsidR="005A4049" w:rsidRPr="007F716C" w:rsidRDefault="005A4049" w:rsidP="00281559"/>
    <w:tbl>
      <w:tblPr>
        <w:tblW w:w="8730" w:type="dxa"/>
        <w:tblInd w:w="108" w:type="dxa"/>
        <w:tblLayout w:type="fixed"/>
        <w:tblLook w:val="0000" w:firstRow="0" w:lastRow="0" w:firstColumn="0" w:lastColumn="0" w:noHBand="0" w:noVBand="0"/>
      </w:tblPr>
      <w:tblGrid>
        <w:gridCol w:w="4500"/>
        <w:gridCol w:w="4230"/>
      </w:tblGrid>
      <w:tr w:rsidR="005A4049" w:rsidRPr="007F716C" w14:paraId="49DB47A5" w14:textId="77777777">
        <w:trPr>
          <w:trHeight w:val="1152"/>
        </w:trPr>
        <w:tc>
          <w:tcPr>
            <w:tcW w:w="4500" w:type="dxa"/>
          </w:tcPr>
          <w:p w14:paraId="227712AA" w14:textId="77777777" w:rsidR="005A4049" w:rsidRPr="007F716C" w:rsidRDefault="005A4049" w:rsidP="00281559">
            <w:pPr>
              <w:ind w:left="-108"/>
              <w:rPr>
                <w:rFonts w:ascii="Arial" w:hAnsi="Arial" w:cs="Arial"/>
                <w:b/>
                <w:sz w:val="20"/>
                <w:szCs w:val="20"/>
              </w:rPr>
            </w:pPr>
            <w:r w:rsidRPr="007F716C">
              <w:rPr>
                <w:rFonts w:ascii="Arial" w:hAnsi="Arial" w:cs="Arial"/>
                <w:b/>
                <w:sz w:val="20"/>
                <w:szCs w:val="20"/>
              </w:rPr>
              <w:t>Agency Contact:</w:t>
            </w:r>
          </w:p>
          <w:p w14:paraId="4D13BFDA" w14:textId="77777777" w:rsidR="005A4049" w:rsidRPr="007F716C" w:rsidRDefault="005A4049" w:rsidP="00281559">
            <w:pPr>
              <w:ind w:hanging="108"/>
              <w:rPr>
                <w:rFonts w:ascii="Arial" w:hAnsi="Arial" w:cs="Arial"/>
                <w:sz w:val="20"/>
                <w:szCs w:val="20"/>
              </w:rPr>
            </w:pPr>
            <w:r w:rsidRPr="007F716C">
              <w:rPr>
                <w:rFonts w:ascii="Arial" w:hAnsi="Arial" w:cs="Arial"/>
                <w:sz w:val="20"/>
                <w:szCs w:val="20"/>
              </w:rPr>
              <w:t>Gretar</w:t>
            </w:r>
            <w:r w:rsidR="00A7687A" w:rsidRPr="007F716C">
              <w:rPr>
                <w:rFonts w:ascii="Arial" w:hAnsi="Arial" w:cs="Arial"/>
                <w:sz w:val="20"/>
                <w:szCs w:val="20"/>
              </w:rPr>
              <w:t xml:space="preserve"> Theodorsson</w:t>
            </w:r>
          </w:p>
          <w:p w14:paraId="09B3DB9A" w14:textId="77777777" w:rsidR="005A4049" w:rsidRPr="007F716C" w:rsidRDefault="005A4049" w:rsidP="00281559">
            <w:pPr>
              <w:ind w:hanging="108"/>
              <w:rPr>
                <w:rFonts w:ascii="Arial" w:hAnsi="Arial" w:cs="Arial"/>
                <w:sz w:val="20"/>
                <w:szCs w:val="20"/>
              </w:rPr>
            </w:pPr>
            <w:r w:rsidRPr="007F716C">
              <w:rPr>
                <w:rFonts w:ascii="Arial" w:hAnsi="Arial" w:cs="Arial"/>
                <w:sz w:val="20"/>
                <w:szCs w:val="20"/>
              </w:rPr>
              <w:t>Wall Street Communications</w:t>
            </w:r>
          </w:p>
          <w:p w14:paraId="53FC4869" w14:textId="77777777" w:rsidR="005A4049" w:rsidRPr="007F716C" w:rsidRDefault="005A4049" w:rsidP="00281559">
            <w:pPr>
              <w:ind w:hanging="108"/>
              <w:rPr>
                <w:rFonts w:ascii="Arial" w:hAnsi="Arial" w:cs="Arial"/>
                <w:sz w:val="20"/>
                <w:szCs w:val="20"/>
              </w:rPr>
            </w:pPr>
            <w:r w:rsidRPr="007F716C">
              <w:rPr>
                <w:rFonts w:ascii="Arial" w:hAnsi="Arial" w:cs="Arial"/>
                <w:sz w:val="20"/>
                <w:szCs w:val="20"/>
              </w:rPr>
              <w:t>Tel: +</w:t>
            </w:r>
            <w:r w:rsidR="00A7687A" w:rsidRPr="007F716C">
              <w:rPr>
                <w:rFonts w:ascii="Arial" w:hAnsi="Arial" w:cs="Arial"/>
                <w:sz w:val="20"/>
                <w:szCs w:val="20"/>
              </w:rPr>
              <w:t>354 8620545</w:t>
            </w:r>
          </w:p>
          <w:p w14:paraId="1072B718" w14:textId="77777777" w:rsidR="005A4049" w:rsidRPr="007F716C" w:rsidRDefault="005A4049" w:rsidP="00281559">
            <w:pPr>
              <w:ind w:hanging="108"/>
              <w:rPr>
                <w:rFonts w:ascii="Arial" w:hAnsi="Arial" w:cs="Arial"/>
                <w:b/>
                <w:sz w:val="20"/>
                <w:szCs w:val="20"/>
              </w:rPr>
            </w:pPr>
            <w:r w:rsidRPr="007F716C">
              <w:rPr>
                <w:rFonts w:ascii="Arial" w:hAnsi="Arial" w:cs="Arial"/>
                <w:sz w:val="20"/>
                <w:szCs w:val="20"/>
              </w:rPr>
              <w:t>Email: gretar@wallstcom.com</w:t>
            </w:r>
          </w:p>
        </w:tc>
        <w:tc>
          <w:tcPr>
            <w:tcW w:w="4230" w:type="dxa"/>
          </w:tcPr>
          <w:p w14:paraId="1BE6CA1F" w14:textId="77777777" w:rsidR="005A4049" w:rsidRPr="007F716C" w:rsidRDefault="005A4049" w:rsidP="00281559">
            <w:pPr>
              <w:pStyle w:val="Fuzeile"/>
              <w:tabs>
                <w:tab w:val="left" w:pos="720"/>
              </w:tabs>
              <w:rPr>
                <w:rFonts w:ascii="Arial" w:hAnsi="Arial" w:cs="Arial"/>
                <w:b/>
                <w:sz w:val="20"/>
                <w:szCs w:val="20"/>
              </w:rPr>
            </w:pPr>
            <w:r w:rsidRPr="007F716C">
              <w:rPr>
                <w:rFonts w:ascii="Arial" w:hAnsi="Arial" w:cs="Arial"/>
                <w:b/>
                <w:sz w:val="20"/>
                <w:szCs w:val="20"/>
              </w:rPr>
              <w:t>Riedel Communications Contact:</w:t>
            </w:r>
          </w:p>
          <w:p w14:paraId="7FE4B5CA" w14:textId="77777777" w:rsidR="005A4049" w:rsidRPr="007F716C" w:rsidRDefault="005A4049" w:rsidP="00281559">
            <w:pPr>
              <w:rPr>
                <w:rFonts w:ascii="Arial" w:hAnsi="Arial"/>
                <w:sz w:val="20"/>
                <w:szCs w:val="20"/>
              </w:rPr>
            </w:pPr>
            <w:r w:rsidRPr="007F716C">
              <w:rPr>
                <w:rFonts w:ascii="Arial" w:hAnsi="Arial"/>
                <w:sz w:val="20"/>
                <w:szCs w:val="20"/>
              </w:rPr>
              <w:t>Serkan Güner</w:t>
            </w:r>
          </w:p>
          <w:p w14:paraId="041EFEDF" w14:textId="77777777" w:rsidR="005A4049" w:rsidRPr="007F716C" w:rsidRDefault="005A4049" w:rsidP="00281559">
            <w:pPr>
              <w:rPr>
                <w:rFonts w:ascii="Arial" w:hAnsi="Arial"/>
                <w:sz w:val="20"/>
                <w:szCs w:val="20"/>
              </w:rPr>
            </w:pPr>
            <w:r w:rsidRPr="007F716C">
              <w:rPr>
                <w:rFonts w:ascii="Arial" w:hAnsi="Arial"/>
                <w:sz w:val="20"/>
                <w:szCs w:val="20"/>
              </w:rPr>
              <w:t>Marketing and Communications</w:t>
            </w:r>
          </w:p>
          <w:p w14:paraId="3424677C" w14:textId="77777777" w:rsidR="005A4049" w:rsidRPr="007F716C" w:rsidRDefault="005A4049" w:rsidP="00281559">
            <w:pPr>
              <w:rPr>
                <w:rFonts w:ascii="Arial" w:hAnsi="Arial"/>
                <w:sz w:val="20"/>
                <w:szCs w:val="20"/>
              </w:rPr>
            </w:pPr>
            <w:r w:rsidRPr="007F716C">
              <w:rPr>
                <w:rFonts w:ascii="Arial" w:hAnsi="Arial" w:cs="Arial"/>
                <w:sz w:val="20"/>
                <w:szCs w:val="20"/>
              </w:rPr>
              <w:t>Tel: +</w:t>
            </w:r>
            <w:r w:rsidRPr="007F716C">
              <w:rPr>
                <w:sz w:val="20"/>
                <w:szCs w:val="20"/>
              </w:rPr>
              <w:t xml:space="preserve"> </w:t>
            </w:r>
            <w:r w:rsidRPr="007F716C">
              <w:rPr>
                <w:rFonts w:ascii="Arial" w:hAnsi="Arial"/>
                <w:sz w:val="20"/>
                <w:szCs w:val="20"/>
              </w:rPr>
              <w:t>49 (0) 174 33 92 448</w:t>
            </w:r>
          </w:p>
          <w:p w14:paraId="73A2DBE8" w14:textId="77777777" w:rsidR="005A4049" w:rsidRPr="007F716C" w:rsidRDefault="005A4049" w:rsidP="00281559">
            <w:pPr>
              <w:rPr>
                <w:rFonts w:ascii="Arial" w:hAnsi="Arial" w:cs="Arial"/>
                <w:b/>
                <w:sz w:val="20"/>
                <w:szCs w:val="20"/>
              </w:rPr>
            </w:pPr>
            <w:r w:rsidRPr="007F716C">
              <w:rPr>
                <w:rFonts w:ascii="Arial" w:hAnsi="Arial" w:cs="Arial"/>
                <w:sz w:val="20"/>
                <w:szCs w:val="20"/>
              </w:rPr>
              <w:t xml:space="preserve">Email: </w:t>
            </w:r>
            <w:r w:rsidRPr="007F716C">
              <w:rPr>
                <w:rFonts w:ascii="Arial" w:hAnsi="Arial"/>
                <w:sz w:val="20"/>
                <w:szCs w:val="20"/>
              </w:rPr>
              <w:t>press@riedel.net</w:t>
            </w:r>
          </w:p>
        </w:tc>
      </w:tr>
    </w:tbl>
    <w:p w14:paraId="7C586239" w14:textId="77777777" w:rsidR="005A4049" w:rsidRPr="007F716C" w:rsidRDefault="005A4049" w:rsidP="00281559">
      <w:pPr>
        <w:rPr>
          <w:rFonts w:ascii="Arial" w:hAnsi="Arial" w:cs="Arial"/>
          <w:b/>
          <w:sz w:val="20"/>
          <w:szCs w:val="20"/>
        </w:rPr>
      </w:pPr>
    </w:p>
    <w:p w14:paraId="65BD2A61" w14:textId="77777777" w:rsidR="006F5B48" w:rsidRPr="00D62469" w:rsidRDefault="00D60007" w:rsidP="00281559">
      <w:pPr>
        <w:rPr>
          <w:rFonts w:ascii="Arial" w:hAnsi="Arial" w:cs="Arial"/>
          <w:b/>
          <w:sz w:val="20"/>
          <w:szCs w:val="20"/>
        </w:rPr>
      </w:pPr>
      <w:r w:rsidRPr="00D62469">
        <w:rPr>
          <w:rFonts w:ascii="Arial" w:hAnsi="Arial" w:cs="Arial"/>
          <w:b/>
          <w:sz w:val="20"/>
          <w:szCs w:val="20"/>
        </w:rPr>
        <w:t>Photo Link</w:t>
      </w:r>
      <w:r w:rsidR="006F5B48" w:rsidRPr="00D62469">
        <w:rPr>
          <w:rFonts w:ascii="Arial" w:hAnsi="Arial" w:cs="Arial"/>
          <w:b/>
          <w:sz w:val="20"/>
          <w:szCs w:val="20"/>
        </w:rPr>
        <w:t>:</w:t>
      </w:r>
      <w:r w:rsidR="00D62469" w:rsidRPr="00D62469">
        <w:rPr>
          <w:rFonts w:ascii="Arial" w:hAnsi="Arial" w:cs="Arial"/>
          <w:b/>
          <w:sz w:val="20"/>
          <w:szCs w:val="20"/>
        </w:rPr>
        <w:t xml:space="preserve"> </w:t>
      </w:r>
      <w:r w:rsidR="00D62469" w:rsidRPr="00D62469">
        <w:rPr>
          <w:rFonts w:ascii="Arial" w:hAnsi="Arial" w:cs="Arial"/>
          <w:sz w:val="20"/>
          <w:szCs w:val="20"/>
        </w:rPr>
        <w:t>www.wallstcom.com/Riedel/Riedel_Express-Co.jpg</w:t>
      </w:r>
    </w:p>
    <w:p w14:paraId="250FA6E1" w14:textId="43B17D9C" w:rsidR="00D60007" w:rsidRPr="00D62469" w:rsidRDefault="00D60007" w:rsidP="00281559">
      <w:pPr>
        <w:rPr>
          <w:rFonts w:ascii="Arial" w:hAnsi="Arial" w:cs="Arial"/>
          <w:sz w:val="20"/>
          <w:szCs w:val="20"/>
        </w:rPr>
      </w:pPr>
      <w:r w:rsidRPr="00D62469">
        <w:rPr>
          <w:rFonts w:ascii="Arial" w:hAnsi="Arial" w:cs="Arial"/>
          <w:b/>
          <w:sz w:val="20"/>
          <w:szCs w:val="20"/>
        </w:rPr>
        <w:t xml:space="preserve">Photo Caption: </w:t>
      </w:r>
      <w:r w:rsidR="00A97CEC" w:rsidRPr="00D62469">
        <w:rPr>
          <w:rFonts w:ascii="Arial" w:hAnsi="Arial" w:cs="Arial"/>
          <w:sz w:val="20"/>
          <w:szCs w:val="20"/>
        </w:rPr>
        <w:t xml:space="preserve">Representative of </w:t>
      </w:r>
      <w:r w:rsidR="00A97CEC" w:rsidRPr="000C6272">
        <w:rPr>
          <w:rFonts w:ascii="Arial" w:hAnsi="Arial" w:cs="Arial"/>
          <w:sz w:val="20"/>
          <w:szCs w:val="20"/>
        </w:rPr>
        <w:t>Express Co, Ltd</w:t>
      </w:r>
      <w:r w:rsidR="00A97CEC" w:rsidRPr="00D62469">
        <w:rPr>
          <w:rFonts w:ascii="Arial" w:hAnsi="Arial" w:cs="Arial"/>
          <w:sz w:val="20"/>
          <w:szCs w:val="20"/>
        </w:rPr>
        <w:t xml:space="preserve"> and Toshiki Kawakita, Riedel Sales Manager</w:t>
      </w:r>
      <w:r w:rsidR="00B61A8C">
        <w:rPr>
          <w:rFonts w:ascii="Arial" w:hAnsi="Arial" w:cs="Arial"/>
          <w:sz w:val="20"/>
          <w:szCs w:val="20"/>
        </w:rPr>
        <w:t>,</w:t>
      </w:r>
      <w:r w:rsidR="00A97CEC" w:rsidRPr="00D62469">
        <w:rPr>
          <w:rFonts w:ascii="Arial" w:hAnsi="Arial" w:cs="Arial"/>
          <w:sz w:val="20"/>
          <w:szCs w:val="20"/>
        </w:rPr>
        <w:t xml:space="preserve"> </w:t>
      </w:r>
      <w:r w:rsidR="00D62469" w:rsidRPr="00D62469">
        <w:rPr>
          <w:rFonts w:ascii="Arial" w:hAnsi="Arial" w:cs="Arial"/>
          <w:sz w:val="20"/>
          <w:szCs w:val="20"/>
        </w:rPr>
        <w:t>—</w:t>
      </w:r>
      <w:r w:rsidR="00A97CEC" w:rsidRPr="00D62469">
        <w:rPr>
          <w:rFonts w:ascii="Arial" w:hAnsi="Arial" w:cs="Arial"/>
          <w:sz w:val="20"/>
          <w:szCs w:val="20"/>
        </w:rPr>
        <w:t xml:space="preserve"> Japan</w:t>
      </w:r>
    </w:p>
    <w:p w14:paraId="6481BED5" w14:textId="77777777" w:rsidR="005A4049" w:rsidRPr="007F716C" w:rsidRDefault="005A4049" w:rsidP="00281559">
      <w:pPr>
        <w:pStyle w:val="berschrift1"/>
        <w:spacing w:before="0" w:after="0"/>
        <w:rPr>
          <w:sz w:val="24"/>
          <w:szCs w:val="24"/>
        </w:rPr>
      </w:pPr>
    </w:p>
    <w:p w14:paraId="6082DAF4" w14:textId="77777777" w:rsidR="005A4049" w:rsidRPr="007F716C" w:rsidRDefault="005A4049" w:rsidP="00281559">
      <w:pPr>
        <w:pStyle w:val="berschrift1"/>
        <w:spacing w:before="0" w:after="0"/>
        <w:rPr>
          <w:sz w:val="24"/>
          <w:szCs w:val="24"/>
        </w:rPr>
      </w:pPr>
      <w:r w:rsidRPr="007F716C">
        <w:rPr>
          <w:sz w:val="24"/>
          <w:szCs w:val="24"/>
        </w:rPr>
        <w:t>For Immediate Release</w:t>
      </w:r>
    </w:p>
    <w:p w14:paraId="171699DC" w14:textId="77777777" w:rsidR="005A4049" w:rsidRPr="00281559" w:rsidRDefault="005A4049" w:rsidP="00281559">
      <w:pPr>
        <w:rPr>
          <w:rFonts w:ascii="Arial" w:hAnsi="Arial" w:cs="Arial"/>
          <w:sz w:val="32"/>
          <w:szCs w:val="32"/>
        </w:rPr>
      </w:pPr>
    </w:p>
    <w:p w14:paraId="591950E1" w14:textId="5E6FEB87" w:rsidR="005A4049" w:rsidRDefault="000D017A" w:rsidP="00281559">
      <w:pPr>
        <w:jc w:val="center"/>
        <w:rPr>
          <w:rFonts w:ascii="Arial" w:hAnsi="Arial" w:cs="Arial Narrow"/>
          <w:b/>
          <w:sz w:val="32"/>
          <w:szCs w:val="32"/>
        </w:rPr>
      </w:pPr>
      <w:r w:rsidRPr="00281559">
        <w:rPr>
          <w:rFonts w:ascii="Arial" w:hAnsi="Arial" w:cs="Arial Narrow"/>
          <w:b/>
          <w:sz w:val="32"/>
          <w:szCs w:val="32"/>
        </w:rPr>
        <w:t xml:space="preserve">Japan’s </w:t>
      </w:r>
      <w:r w:rsidRPr="003227D4">
        <w:rPr>
          <w:rFonts w:ascii="Arial" w:hAnsi="Arial" w:cs="Arial Narrow"/>
          <w:b/>
          <w:sz w:val="32"/>
          <w:szCs w:val="32"/>
        </w:rPr>
        <w:t>Express Co, Ltd</w:t>
      </w:r>
      <w:r w:rsidRPr="00281559">
        <w:rPr>
          <w:rFonts w:ascii="Arial" w:hAnsi="Arial" w:cs="Arial Narrow"/>
          <w:b/>
          <w:sz w:val="32"/>
          <w:szCs w:val="32"/>
        </w:rPr>
        <w:t xml:space="preserve"> Builds 4K-Capable OB Van </w:t>
      </w:r>
      <w:r w:rsidR="005130D6">
        <w:rPr>
          <w:rFonts w:ascii="Arial" w:hAnsi="Arial" w:cs="Arial Narrow"/>
          <w:b/>
          <w:sz w:val="32"/>
          <w:szCs w:val="32"/>
        </w:rPr>
        <w:t>With</w:t>
      </w:r>
      <w:r w:rsidRPr="00281559">
        <w:rPr>
          <w:rFonts w:ascii="Arial" w:hAnsi="Arial" w:cs="Arial Narrow"/>
          <w:b/>
          <w:sz w:val="32"/>
          <w:szCs w:val="32"/>
        </w:rPr>
        <w:t xml:space="preserve"> </w:t>
      </w:r>
      <w:r w:rsidR="005A4049" w:rsidRPr="00281559">
        <w:rPr>
          <w:rFonts w:ascii="Arial" w:hAnsi="Arial" w:cs="Arial Narrow"/>
          <w:b/>
          <w:sz w:val="32"/>
          <w:szCs w:val="32"/>
        </w:rPr>
        <w:t xml:space="preserve">Riedel </w:t>
      </w:r>
      <w:r w:rsidR="005D442B" w:rsidRPr="00281559">
        <w:rPr>
          <w:rFonts w:ascii="Arial" w:hAnsi="Arial" w:cs="Arial Narrow"/>
          <w:b/>
          <w:sz w:val="32"/>
          <w:szCs w:val="32"/>
        </w:rPr>
        <w:t>Communications</w:t>
      </w:r>
      <w:r w:rsidRPr="00281559">
        <w:rPr>
          <w:rFonts w:ascii="Arial" w:hAnsi="Arial" w:cs="Arial Narrow"/>
          <w:b/>
          <w:sz w:val="32"/>
          <w:szCs w:val="32"/>
        </w:rPr>
        <w:t>’ MediorNet Compact</w:t>
      </w:r>
    </w:p>
    <w:p w14:paraId="47C2773C" w14:textId="77777777" w:rsidR="00BA5261" w:rsidRDefault="00BA5261" w:rsidP="00281559">
      <w:pPr>
        <w:jc w:val="center"/>
        <w:rPr>
          <w:rFonts w:ascii="Arial" w:hAnsi="Arial" w:cs="Arial Narrow"/>
          <w:b/>
          <w:sz w:val="32"/>
          <w:szCs w:val="32"/>
        </w:rPr>
      </w:pPr>
    </w:p>
    <w:p w14:paraId="0A651FFA" w14:textId="627FF935" w:rsidR="00BA5261" w:rsidRPr="00BA5261" w:rsidRDefault="00BA5261" w:rsidP="00281559">
      <w:pPr>
        <w:jc w:val="center"/>
        <w:rPr>
          <w:rFonts w:ascii="Arial" w:hAnsi="Arial" w:cs="Arial"/>
          <w:b/>
          <w:i/>
          <w:sz w:val="32"/>
          <w:szCs w:val="32"/>
        </w:rPr>
      </w:pPr>
      <w:r w:rsidRPr="00BA5261">
        <w:rPr>
          <w:rFonts w:ascii="Arial" w:hAnsi="Arial" w:cs="Arial"/>
          <w:i/>
        </w:rPr>
        <w:t>Installation Represents 1,500</w:t>
      </w:r>
      <w:r w:rsidRPr="00BA5261">
        <w:rPr>
          <w:rFonts w:ascii="Arial" w:hAnsi="Arial" w:cs="Arial"/>
          <w:i/>
          <w:vertAlign w:val="superscript"/>
        </w:rPr>
        <w:t>th</w:t>
      </w:r>
      <w:r w:rsidRPr="00BA5261">
        <w:rPr>
          <w:rFonts w:ascii="Arial" w:hAnsi="Arial" w:cs="Arial"/>
          <w:i/>
        </w:rPr>
        <w:t xml:space="preserve"> MediorNet Compact Frame Deployed Worldwide</w:t>
      </w:r>
    </w:p>
    <w:p w14:paraId="7FA21A33" w14:textId="77777777" w:rsidR="005A4049" w:rsidRPr="00A326D5" w:rsidRDefault="005A4049" w:rsidP="006568E6">
      <w:pPr>
        <w:pStyle w:val="Blocktext"/>
        <w:tabs>
          <w:tab w:val="left" w:pos="180"/>
        </w:tabs>
        <w:ind w:left="0" w:right="0"/>
        <w:jc w:val="left"/>
        <w:rPr>
          <w:rFonts w:ascii="Arial" w:hAnsi="Arial"/>
          <w:sz w:val="32"/>
          <w:szCs w:val="32"/>
        </w:rPr>
      </w:pPr>
    </w:p>
    <w:p w14:paraId="08D40127" w14:textId="3EBDEFC3" w:rsidR="00C56757" w:rsidRPr="00D62469" w:rsidRDefault="005A4049" w:rsidP="00D62469">
      <w:pPr>
        <w:spacing w:line="360" w:lineRule="auto"/>
        <w:rPr>
          <w:rFonts w:ascii="Arial" w:hAnsi="Arial" w:cs="Arial Narrow"/>
          <w:sz w:val="22"/>
          <w:szCs w:val="22"/>
        </w:rPr>
      </w:pPr>
      <w:r w:rsidRPr="00D62469">
        <w:rPr>
          <w:rFonts w:ascii="Arial" w:hAnsi="Arial" w:cs="Arial"/>
          <w:b/>
          <w:bCs/>
          <w:sz w:val="22"/>
          <w:szCs w:val="22"/>
        </w:rPr>
        <w:t xml:space="preserve">WUPPERTAL, Germany </w:t>
      </w:r>
      <w:r w:rsidRPr="00D62469">
        <w:rPr>
          <w:rFonts w:ascii="Arial" w:hAnsi="Arial" w:cs="Arial"/>
          <w:sz w:val="22"/>
          <w:szCs w:val="22"/>
        </w:rPr>
        <w:t>—</w:t>
      </w:r>
      <w:r w:rsidRPr="00D62469">
        <w:rPr>
          <w:rFonts w:ascii="Arial" w:hAnsi="Arial" w:cs="Arial"/>
          <w:b/>
          <w:bCs/>
          <w:sz w:val="22"/>
          <w:szCs w:val="22"/>
        </w:rPr>
        <w:t xml:space="preserve"> </w:t>
      </w:r>
      <w:r w:rsidR="00C84D46" w:rsidRPr="00D62469">
        <w:rPr>
          <w:rFonts w:ascii="Arial" w:hAnsi="Arial" w:cs="Arial"/>
          <w:b/>
          <w:bCs/>
          <w:sz w:val="22"/>
          <w:szCs w:val="22"/>
        </w:rPr>
        <w:t>Nov</w:t>
      </w:r>
      <w:r w:rsidR="004759CB" w:rsidRPr="00D62469">
        <w:rPr>
          <w:rFonts w:ascii="Arial" w:hAnsi="Arial" w:cs="Arial"/>
          <w:b/>
          <w:bCs/>
          <w:sz w:val="22"/>
          <w:szCs w:val="22"/>
        </w:rPr>
        <w:t>.</w:t>
      </w:r>
      <w:r w:rsidR="00B84B8B" w:rsidRPr="00D62469">
        <w:rPr>
          <w:rFonts w:ascii="Arial" w:hAnsi="Arial" w:cs="Arial"/>
          <w:b/>
          <w:bCs/>
          <w:sz w:val="22"/>
          <w:szCs w:val="22"/>
        </w:rPr>
        <w:t xml:space="preserve"> </w:t>
      </w:r>
      <w:r w:rsidR="0033304D" w:rsidRPr="00D62469">
        <w:rPr>
          <w:rFonts w:ascii="Arial" w:hAnsi="Arial" w:cs="Arial"/>
          <w:b/>
          <w:bCs/>
          <w:sz w:val="22"/>
          <w:szCs w:val="22"/>
        </w:rPr>
        <w:t>17</w:t>
      </w:r>
      <w:r w:rsidR="004759CB" w:rsidRPr="00D62469">
        <w:rPr>
          <w:rFonts w:ascii="Arial" w:hAnsi="Arial" w:cs="Arial"/>
          <w:b/>
          <w:bCs/>
          <w:sz w:val="22"/>
          <w:szCs w:val="22"/>
        </w:rPr>
        <w:t>,</w:t>
      </w:r>
      <w:r w:rsidRPr="00D62469">
        <w:rPr>
          <w:rFonts w:ascii="Arial" w:hAnsi="Arial" w:cs="Arial"/>
          <w:b/>
          <w:bCs/>
          <w:sz w:val="22"/>
          <w:szCs w:val="22"/>
        </w:rPr>
        <w:t xml:space="preserve"> 2016</w:t>
      </w:r>
      <w:r w:rsidRPr="00D62469">
        <w:rPr>
          <w:rFonts w:ascii="Arial" w:hAnsi="Arial" w:cs="Arial"/>
          <w:sz w:val="22"/>
          <w:szCs w:val="22"/>
        </w:rPr>
        <w:t xml:space="preserve"> —</w:t>
      </w:r>
      <w:r w:rsidR="00FB2F19" w:rsidRPr="00D62469">
        <w:rPr>
          <w:rFonts w:ascii="Arial" w:hAnsi="Arial" w:cs="Arial"/>
          <w:sz w:val="22"/>
          <w:szCs w:val="22"/>
        </w:rPr>
        <w:t xml:space="preserve"> </w:t>
      </w:r>
      <w:r w:rsidR="00296D7D" w:rsidRPr="00D62469">
        <w:rPr>
          <w:rFonts w:ascii="Arial" w:hAnsi="Arial" w:cs="Arial"/>
          <w:sz w:val="22"/>
          <w:szCs w:val="22"/>
        </w:rPr>
        <w:t>In celebration of its 5</w:t>
      </w:r>
      <w:ins w:id="0" w:author="Sebastian Schneider" w:date="2016-11-29T09:44:00Z">
        <w:r w:rsidR="0003780F">
          <w:rPr>
            <w:rFonts w:ascii="Arial" w:hAnsi="Arial" w:cs="Arial"/>
            <w:sz w:val="22"/>
            <w:szCs w:val="22"/>
          </w:rPr>
          <w:t>5</w:t>
        </w:r>
      </w:ins>
      <w:bookmarkStart w:id="1" w:name="_GoBack"/>
      <w:bookmarkEnd w:id="1"/>
      <w:del w:id="2" w:author="Sebastian Schneider" w:date="2016-11-29T09:44:00Z">
        <w:r w:rsidR="00296D7D" w:rsidRPr="00D62469" w:rsidDel="0003780F">
          <w:rPr>
            <w:rFonts w:ascii="Arial" w:hAnsi="Arial" w:cs="Arial"/>
            <w:sz w:val="22"/>
            <w:szCs w:val="22"/>
          </w:rPr>
          <w:delText>0</w:delText>
        </w:r>
      </w:del>
      <w:r w:rsidR="00296D7D" w:rsidRPr="00D62469">
        <w:rPr>
          <w:rFonts w:ascii="Arial" w:hAnsi="Arial" w:cs="Arial"/>
          <w:sz w:val="22"/>
          <w:szCs w:val="22"/>
          <w:vertAlign w:val="superscript"/>
        </w:rPr>
        <w:t>th</w:t>
      </w:r>
      <w:r w:rsidR="00296D7D" w:rsidRPr="00D62469">
        <w:rPr>
          <w:rFonts w:ascii="Arial" w:hAnsi="Arial" w:cs="Arial"/>
          <w:sz w:val="22"/>
          <w:szCs w:val="22"/>
        </w:rPr>
        <w:t xml:space="preserve"> anniversary, </w:t>
      </w:r>
      <w:r w:rsidR="00017A7D" w:rsidRPr="00D62469">
        <w:rPr>
          <w:rFonts w:ascii="Arial" w:hAnsi="Arial" w:cs="Arial Narrow"/>
          <w:sz w:val="22"/>
          <w:szCs w:val="22"/>
        </w:rPr>
        <w:t>Express C</w:t>
      </w:r>
      <w:r w:rsidR="00FB2F19" w:rsidRPr="00D62469">
        <w:rPr>
          <w:rFonts w:ascii="Arial" w:hAnsi="Arial" w:cs="Arial Narrow"/>
          <w:sz w:val="22"/>
          <w:szCs w:val="22"/>
        </w:rPr>
        <w:t xml:space="preserve">o, Ltd in Japan has installed </w:t>
      </w:r>
      <w:r w:rsidR="00296D7D" w:rsidRPr="00D62469">
        <w:rPr>
          <w:rFonts w:ascii="Arial" w:hAnsi="Arial" w:cs="Arial Narrow"/>
          <w:sz w:val="22"/>
          <w:szCs w:val="22"/>
        </w:rPr>
        <w:t>a Riedel Communications</w:t>
      </w:r>
      <w:r w:rsidR="004C5D9F" w:rsidRPr="00D62469">
        <w:rPr>
          <w:rFonts w:ascii="Arial" w:hAnsi="Arial" w:cs="Arial Narrow"/>
          <w:sz w:val="22"/>
          <w:szCs w:val="22"/>
        </w:rPr>
        <w:t xml:space="preserve"> MediorNet Compact real-time media network</w:t>
      </w:r>
      <w:r w:rsidR="001C5A64" w:rsidRPr="00D62469">
        <w:rPr>
          <w:rFonts w:ascii="Arial" w:hAnsi="Arial" w:cs="Arial Narrow"/>
          <w:sz w:val="22"/>
          <w:szCs w:val="22"/>
        </w:rPr>
        <w:t xml:space="preserve"> — the 1</w:t>
      </w:r>
      <w:r w:rsidR="005130D6">
        <w:rPr>
          <w:rFonts w:ascii="Arial" w:hAnsi="Arial" w:cs="Arial Narrow"/>
          <w:sz w:val="22"/>
          <w:szCs w:val="22"/>
        </w:rPr>
        <w:t>,</w:t>
      </w:r>
      <w:r w:rsidR="001C5A64" w:rsidRPr="00D62469">
        <w:rPr>
          <w:rFonts w:ascii="Arial" w:hAnsi="Arial" w:cs="Arial Narrow"/>
          <w:sz w:val="22"/>
          <w:szCs w:val="22"/>
        </w:rPr>
        <w:t>500</w:t>
      </w:r>
      <w:r w:rsidR="001C5A64" w:rsidRPr="00D62469">
        <w:rPr>
          <w:rFonts w:ascii="Arial" w:hAnsi="Arial" w:cs="Arial Narrow"/>
          <w:sz w:val="22"/>
          <w:szCs w:val="22"/>
          <w:vertAlign w:val="superscript"/>
        </w:rPr>
        <w:t>th</w:t>
      </w:r>
      <w:r w:rsidR="001C5A64" w:rsidRPr="00D62469">
        <w:rPr>
          <w:rFonts w:ascii="Arial" w:hAnsi="Arial" w:cs="Arial Narrow"/>
          <w:sz w:val="22"/>
          <w:szCs w:val="22"/>
        </w:rPr>
        <w:t xml:space="preserve"> MediorNet Compact frame deployed worldwide — along with an</w:t>
      </w:r>
      <w:r w:rsidR="00017A7D" w:rsidRPr="00D62469">
        <w:rPr>
          <w:rFonts w:ascii="Arial" w:hAnsi="Arial" w:cs="Arial Narrow"/>
          <w:sz w:val="22"/>
          <w:szCs w:val="22"/>
        </w:rPr>
        <w:t xml:space="preserve"> </w:t>
      </w:r>
      <w:r w:rsidR="00286D22" w:rsidRPr="00D62469">
        <w:rPr>
          <w:rFonts w:ascii="Arial" w:hAnsi="Arial" w:cs="Arial Narrow"/>
          <w:sz w:val="22"/>
          <w:szCs w:val="22"/>
        </w:rPr>
        <w:t>Artist digital matrix intercom system</w:t>
      </w:r>
      <w:r w:rsidR="004C5D9F" w:rsidRPr="00D62469">
        <w:rPr>
          <w:rFonts w:ascii="Arial" w:hAnsi="Arial" w:cs="Arial Narrow"/>
          <w:sz w:val="22"/>
          <w:szCs w:val="22"/>
        </w:rPr>
        <w:t xml:space="preserve"> and </w:t>
      </w:r>
      <w:r w:rsidR="00286D22" w:rsidRPr="00D62469">
        <w:rPr>
          <w:rFonts w:ascii="Arial" w:hAnsi="Arial" w:cs="Arial Narrow"/>
          <w:sz w:val="22"/>
          <w:szCs w:val="22"/>
        </w:rPr>
        <w:t>Performer p</w:t>
      </w:r>
      <w:r w:rsidR="00017A7D" w:rsidRPr="00D62469">
        <w:rPr>
          <w:rFonts w:ascii="Arial" w:hAnsi="Arial" w:cs="Arial Narrow"/>
          <w:sz w:val="22"/>
          <w:szCs w:val="22"/>
        </w:rPr>
        <w:t>artyline</w:t>
      </w:r>
      <w:r w:rsidR="004C5D9F" w:rsidRPr="00D62469">
        <w:rPr>
          <w:rFonts w:ascii="Arial" w:hAnsi="Arial" w:cs="Arial Narrow"/>
          <w:sz w:val="22"/>
          <w:szCs w:val="22"/>
        </w:rPr>
        <w:t xml:space="preserve"> system </w:t>
      </w:r>
      <w:r w:rsidR="00296D7D" w:rsidRPr="00D62469">
        <w:rPr>
          <w:rFonts w:ascii="Arial" w:hAnsi="Arial" w:cs="Arial Narrow"/>
          <w:sz w:val="22"/>
          <w:szCs w:val="22"/>
        </w:rPr>
        <w:t>in the company’s first 4K production truck</w:t>
      </w:r>
      <w:r w:rsidR="00286D22" w:rsidRPr="00D62469">
        <w:rPr>
          <w:rFonts w:ascii="Arial" w:hAnsi="Arial" w:cs="Arial Narrow"/>
          <w:sz w:val="22"/>
          <w:szCs w:val="22"/>
        </w:rPr>
        <w:t xml:space="preserve">. </w:t>
      </w:r>
      <w:r w:rsidR="00286D22" w:rsidRPr="00D36FD3">
        <w:rPr>
          <w:rFonts w:ascii="Arial" w:hAnsi="Arial" w:cs="Arial Narrow"/>
          <w:sz w:val="22"/>
          <w:szCs w:val="22"/>
        </w:rPr>
        <w:t>Express Co, Ltd</w:t>
      </w:r>
      <w:r w:rsidR="00286D22" w:rsidRPr="00D62469">
        <w:rPr>
          <w:rFonts w:ascii="Arial" w:hAnsi="Arial" w:cs="Arial Narrow"/>
          <w:sz w:val="22"/>
          <w:szCs w:val="22"/>
        </w:rPr>
        <w:t xml:space="preserve"> </w:t>
      </w:r>
      <w:r w:rsidR="005130D6">
        <w:rPr>
          <w:rFonts w:ascii="Arial" w:hAnsi="Arial" w:cs="Arial Narrow"/>
          <w:sz w:val="22"/>
          <w:szCs w:val="22"/>
        </w:rPr>
        <w:t>adopted</w:t>
      </w:r>
      <w:r w:rsidR="00296D7D" w:rsidRPr="00D62469">
        <w:rPr>
          <w:rFonts w:ascii="Arial" w:hAnsi="Arial" w:cs="Arial Narrow"/>
          <w:sz w:val="22"/>
          <w:szCs w:val="22"/>
        </w:rPr>
        <w:t xml:space="preserve"> Riedel signal distribution and communications technology for this</w:t>
      </w:r>
      <w:r w:rsidR="00286D22" w:rsidRPr="00D62469">
        <w:rPr>
          <w:rFonts w:ascii="Arial" w:hAnsi="Arial" w:cs="Arial Narrow"/>
          <w:sz w:val="22"/>
          <w:szCs w:val="22"/>
        </w:rPr>
        <w:t xml:space="preserve"> new OB van</w:t>
      </w:r>
      <w:r w:rsidR="00296D7D" w:rsidRPr="00D62469">
        <w:rPr>
          <w:rFonts w:ascii="Arial" w:hAnsi="Arial" w:cs="Arial Narrow"/>
          <w:sz w:val="22"/>
          <w:szCs w:val="22"/>
        </w:rPr>
        <w:t>, which will equip the company to address rising demand for 4K production and broadcast</w:t>
      </w:r>
      <w:r w:rsidR="00286D22" w:rsidRPr="00D62469">
        <w:rPr>
          <w:rFonts w:ascii="Arial" w:hAnsi="Arial" w:cs="Arial Narrow"/>
          <w:sz w:val="22"/>
          <w:szCs w:val="22"/>
        </w:rPr>
        <w:t>.</w:t>
      </w:r>
    </w:p>
    <w:p w14:paraId="483CFAED" w14:textId="77777777" w:rsidR="00176348" w:rsidRPr="00D62469" w:rsidRDefault="00176348" w:rsidP="00D62469">
      <w:pPr>
        <w:spacing w:line="360" w:lineRule="auto"/>
        <w:rPr>
          <w:rFonts w:ascii="Arial" w:hAnsi="Arial" w:cs="Arial Narrow"/>
          <w:sz w:val="22"/>
          <w:szCs w:val="22"/>
        </w:rPr>
      </w:pPr>
    </w:p>
    <w:p w14:paraId="6673340E" w14:textId="4A4A8ACC" w:rsidR="00176348" w:rsidRPr="00D62469" w:rsidRDefault="00176348" w:rsidP="00D62469">
      <w:pPr>
        <w:spacing w:line="360" w:lineRule="auto"/>
        <w:rPr>
          <w:rFonts w:ascii="Arial" w:hAnsi="Arial" w:cs="Arial Narrow"/>
          <w:sz w:val="22"/>
          <w:szCs w:val="22"/>
        </w:rPr>
      </w:pPr>
      <w:r w:rsidRPr="00D62469">
        <w:rPr>
          <w:rFonts w:ascii="Arial" w:hAnsi="Arial" w:cs="Arial Narrow"/>
          <w:sz w:val="22"/>
          <w:szCs w:val="22"/>
        </w:rPr>
        <w:t>“</w:t>
      </w:r>
      <w:r w:rsidR="00286D22" w:rsidRPr="00D62469">
        <w:rPr>
          <w:rFonts w:ascii="Arial" w:hAnsi="Arial" w:cs="Arial Narrow"/>
          <w:sz w:val="22"/>
          <w:szCs w:val="22"/>
        </w:rPr>
        <w:t>We’re very excited about the flexibility that Riedel’s</w:t>
      </w:r>
      <w:r w:rsidR="005D442B" w:rsidRPr="00D62469">
        <w:rPr>
          <w:rFonts w:ascii="Arial" w:hAnsi="Arial" w:cs="Arial Narrow"/>
          <w:sz w:val="22"/>
          <w:szCs w:val="22"/>
        </w:rPr>
        <w:t xml:space="preserve"> MediorNet </w:t>
      </w:r>
      <w:r w:rsidR="00286D22" w:rsidRPr="00D62469">
        <w:rPr>
          <w:rFonts w:ascii="Arial" w:hAnsi="Arial" w:cs="Arial Narrow"/>
          <w:sz w:val="22"/>
          <w:szCs w:val="22"/>
        </w:rPr>
        <w:t>bring</w:t>
      </w:r>
      <w:r w:rsidR="007349B5" w:rsidRPr="00D62469">
        <w:rPr>
          <w:rFonts w:ascii="Arial" w:hAnsi="Arial" w:cs="Arial Narrow"/>
          <w:sz w:val="22"/>
          <w:szCs w:val="22"/>
        </w:rPr>
        <w:t>s</w:t>
      </w:r>
      <w:r w:rsidR="00286D22" w:rsidRPr="00D62469">
        <w:rPr>
          <w:rFonts w:ascii="Arial" w:hAnsi="Arial" w:cs="Arial Narrow"/>
          <w:sz w:val="22"/>
          <w:szCs w:val="22"/>
        </w:rPr>
        <w:t xml:space="preserve"> to our new 4K-capable OB van, as well as the versatility and interoperability of the company’s Artist and Performer systems,” said </w:t>
      </w:r>
      <w:r w:rsidR="000F1A0E" w:rsidRPr="00D62469">
        <w:rPr>
          <w:rFonts w:ascii="Arial" w:hAnsi="Arial" w:cs="Arial Narrow"/>
          <w:sz w:val="22"/>
          <w:szCs w:val="22"/>
        </w:rPr>
        <w:t xml:space="preserve">a </w:t>
      </w:r>
      <w:r w:rsidR="004016CF">
        <w:rPr>
          <w:rFonts w:ascii="Arial" w:hAnsi="Arial" w:cs="Arial Narrow"/>
          <w:sz w:val="22"/>
          <w:szCs w:val="22"/>
        </w:rPr>
        <w:t>representative</w:t>
      </w:r>
      <w:r w:rsidR="004016CF" w:rsidRPr="00D62469">
        <w:rPr>
          <w:rFonts w:ascii="Arial" w:hAnsi="Arial" w:cs="Arial Narrow"/>
          <w:sz w:val="22"/>
          <w:szCs w:val="22"/>
        </w:rPr>
        <w:t xml:space="preserve"> </w:t>
      </w:r>
      <w:r w:rsidR="000F1A0E" w:rsidRPr="00D62469">
        <w:rPr>
          <w:rFonts w:ascii="Arial" w:hAnsi="Arial" w:cs="Arial Narrow"/>
          <w:sz w:val="22"/>
          <w:szCs w:val="22"/>
        </w:rPr>
        <w:t>from</w:t>
      </w:r>
      <w:r w:rsidR="00286D22" w:rsidRPr="00D62469">
        <w:rPr>
          <w:rFonts w:ascii="Arial" w:hAnsi="Arial" w:cs="Arial Narrow"/>
          <w:sz w:val="22"/>
          <w:szCs w:val="22"/>
        </w:rPr>
        <w:t xml:space="preserve"> </w:t>
      </w:r>
      <w:r w:rsidR="00286D22" w:rsidRPr="00632E81">
        <w:rPr>
          <w:rFonts w:ascii="Arial" w:hAnsi="Arial" w:cs="Arial Narrow"/>
          <w:sz w:val="22"/>
          <w:szCs w:val="22"/>
        </w:rPr>
        <w:t>Express Co, Ltd</w:t>
      </w:r>
      <w:r w:rsidR="00286D22" w:rsidRPr="00D62469">
        <w:rPr>
          <w:rFonts w:ascii="Arial" w:hAnsi="Arial" w:cs="Arial Narrow"/>
          <w:sz w:val="22"/>
          <w:szCs w:val="22"/>
        </w:rPr>
        <w:t xml:space="preserve">. “As we expand our business to address rapidly growing demand for 4K content, we can be confident in the quality and reliability of our signal transport and communications infrastructure. Riedel equipment is known for setting the industry standard, and we </w:t>
      </w:r>
      <w:r w:rsidR="007349B5" w:rsidRPr="00D62469">
        <w:rPr>
          <w:rFonts w:ascii="Arial" w:hAnsi="Arial" w:cs="Arial Narrow"/>
          <w:sz w:val="22"/>
          <w:szCs w:val="22"/>
        </w:rPr>
        <w:t xml:space="preserve">plan to take full advantage of it in providing </w:t>
      </w:r>
      <w:r w:rsidR="00296D7D" w:rsidRPr="00D62469">
        <w:rPr>
          <w:rFonts w:ascii="Arial" w:hAnsi="Arial" w:cs="Arial Narrow"/>
          <w:sz w:val="22"/>
          <w:szCs w:val="22"/>
        </w:rPr>
        <w:t xml:space="preserve">top-notch </w:t>
      </w:r>
      <w:r w:rsidR="007349B5" w:rsidRPr="00D62469">
        <w:rPr>
          <w:rFonts w:ascii="Arial" w:hAnsi="Arial" w:cs="Arial Narrow"/>
          <w:sz w:val="22"/>
          <w:szCs w:val="22"/>
        </w:rPr>
        <w:t xml:space="preserve">4K </w:t>
      </w:r>
      <w:r w:rsidR="005130D6">
        <w:rPr>
          <w:rFonts w:ascii="Arial" w:hAnsi="Arial" w:cs="Arial Narrow"/>
          <w:sz w:val="22"/>
          <w:szCs w:val="22"/>
        </w:rPr>
        <w:t xml:space="preserve">OB </w:t>
      </w:r>
      <w:r w:rsidR="007349B5" w:rsidRPr="00D62469">
        <w:rPr>
          <w:rFonts w:ascii="Arial" w:hAnsi="Arial" w:cs="Arial Narrow"/>
          <w:sz w:val="22"/>
          <w:szCs w:val="22"/>
        </w:rPr>
        <w:t>production services.”</w:t>
      </w:r>
    </w:p>
    <w:p w14:paraId="6CA0F4BE" w14:textId="77777777" w:rsidR="00DF7DD4" w:rsidRPr="00D62469" w:rsidRDefault="00DF7DD4" w:rsidP="00D62469">
      <w:pPr>
        <w:spacing w:line="360" w:lineRule="auto"/>
        <w:rPr>
          <w:rFonts w:ascii="Arial" w:hAnsi="Arial" w:cs="Arial Narrow"/>
          <w:sz w:val="22"/>
          <w:szCs w:val="22"/>
        </w:rPr>
      </w:pPr>
    </w:p>
    <w:p w14:paraId="75DA204B" w14:textId="06B058BD" w:rsidR="007349B5" w:rsidRPr="00D62469" w:rsidRDefault="007349B5" w:rsidP="00D62469">
      <w:pPr>
        <w:spacing w:line="360" w:lineRule="auto"/>
        <w:rPr>
          <w:rFonts w:ascii="Arial" w:hAnsi="Arial" w:cs="Arial Narrow"/>
          <w:sz w:val="22"/>
          <w:szCs w:val="22"/>
        </w:rPr>
      </w:pPr>
      <w:r w:rsidRPr="00D62469">
        <w:rPr>
          <w:rFonts w:ascii="Arial" w:hAnsi="Arial" w:cs="Arial Narrow"/>
          <w:sz w:val="22"/>
          <w:szCs w:val="22"/>
        </w:rPr>
        <w:t>Riedel uses a fiber-based networked approach and tight integration between products to facilitate smooth installation and management of MediorNet, Artist</w:t>
      </w:r>
      <w:r w:rsidR="00D62469">
        <w:rPr>
          <w:rFonts w:ascii="Arial" w:hAnsi="Arial" w:cs="Arial Narrow"/>
          <w:sz w:val="22"/>
          <w:szCs w:val="22"/>
        </w:rPr>
        <w:t>,</w:t>
      </w:r>
      <w:r w:rsidRPr="00D62469">
        <w:rPr>
          <w:rFonts w:ascii="Arial" w:hAnsi="Arial" w:cs="Arial Narrow"/>
          <w:sz w:val="22"/>
          <w:szCs w:val="22"/>
        </w:rPr>
        <w:t xml:space="preserve"> and Performer systems into </w:t>
      </w:r>
      <w:r w:rsidRPr="00D62469">
        <w:rPr>
          <w:rFonts w:ascii="Arial" w:hAnsi="Arial" w:cs="Arial Narrow"/>
          <w:sz w:val="22"/>
          <w:szCs w:val="22"/>
        </w:rPr>
        <w:lastRenderedPageBreak/>
        <w:t xml:space="preserve">both fixed and mobile facilities. For the new </w:t>
      </w:r>
      <w:r w:rsidRPr="00632E81">
        <w:rPr>
          <w:rFonts w:ascii="Arial" w:hAnsi="Arial" w:cs="Arial Narrow"/>
          <w:sz w:val="22"/>
          <w:szCs w:val="22"/>
        </w:rPr>
        <w:t>Express Co, Ltd</w:t>
      </w:r>
      <w:r w:rsidRPr="00D62469">
        <w:rPr>
          <w:rFonts w:ascii="Arial" w:hAnsi="Arial" w:cs="Arial Narrow"/>
          <w:sz w:val="22"/>
          <w:szCs w:val="22"/>
        </w:rPr>
        <w:t xml:space="preserve"> OB van, the Riedel systems enable fast, simple setup and configuration while minimizing cabling.</w:t>
      </w:r>
    </w:p>
    <w:p w14:paraId="4C15E670" w14:textId="77777777" w:rsidR="00A35402" w:rsidRPr="00D62469" w:rsidRDefault="00A35402" w:rsidP="00D62469">
      <w:pPr>
        <w:spacing w:line="360" w:lineRule="auto"/>
        <w:rPr>
          <w:rFonts w:ascii="Arial" w:hAnsi="Arial" w:cs="Arial Narrow"/>
          <w:sz w:val="22"/>
          <w:szCs w:val="22"/>
        </w:rPr>
      </w:pPr>
    </w:p>
    <w:p w14:paraId="7F364700" w14:textId="613678F1" w:rsidR="007349B5" w:rsidRDefault="007349B5" w:rsidP="00D62469">
      <w:pPr>
        <w:spacing w:line="360" w:lineRule="auto"/>
        <w:rPr>
          <w:rFonts w:ascii="Arial" w:hAnsi="Arial" w:cs="Arial Narrow"/>
          <w:sz w:val="22"/>
          <w:szCs w:val="22"/>
        </w:rPr>
      </w:pPr>
      <w:r w:rsidRPr="00D62469">
        <w:rPr>
          <w:rFonts w:ascii="Arial" w:hAnsi="Arial" w:cs="Arial Narrow"/>
          <w:sz w:val="22"/>
          <w:szCs w:val="22"/>
        </w:rPr>
        <w:t>MediorNet Compact is a modern stagebox that provides the flexibility of a true real-time media network</w:t>
      </w:r>
      <w:r w:rsidR="00A35402" w:rsidRPr="00D62469">
        <w:rPr>
          <w:rFonts w:ascii="Arial" w:hAnsi="Arial" w:cs="Arial Narrow"/>
          <w:sz w:val="22"/>
          <w:szCs w:val="22"/>
        </w:rPr>
        <w:t xml:space="preserve"> </w:t>
      </w:r>
      <w:r w:rsidRPr="00D62469">
        <w:rPr>
          <w:rFonts w:ascii="Arial" w:hAnsi="Arial" w:cs="Arial Narrow"/>
          <w:sz w:val="22"/>
          <w:szCs w:val="22"/>
        </w:rPr>
        <w:t xml:space="preserve">at the cost of simple multiplexing point-to-point products. </w:t>
      </w:r>
      <w:r w:rsidR="004C5D9F" w:rsidRPr="00D62469">
        <w:rPr>
          <w:rFonts w:ascii="Arial" w:hAnsi="Arial" w:cs="Arial Narrow"/>
          <w:sz w:val="22"/>
          <w:szCs w:val="22"/>
        </w:rPr>
        <w:t>Enabling cost-effective fiber signal transport for 3G/HD/SD-SDI video, audio, data</w:t>
      </w:r>
      <w:r w:rsidR="00D62469">
        <w:rPr>
          <w:rFonts w:ascii="Arial" w:hAnsi="Arial" w:cs="Arial Narrow"/>
          <w:sz w:val="22"/>
          <w:szCs w:val="22"/>
        </w:rPr>
        <w:t>,</w:t>
      </w:r>
      <w:r w:rsidR="004C5D9F" w:rsidRPr="00D62469">
        <w:rPr>
          <w:rFonts w:ascii="Arial" w:hAnsi="Arial" w:cs="Arial Narrow"/>
          <w:sz w:val="22"/>
          <w:szCs w:val="22"/>
        </w:rPr>
        <w:t xml:space="preserve"> and intercom,</w:t>
      </w:r>
      <w:r w:rsidRPr="00D62469">
        <w:rPr>
          <w:rFonts w:ascii="Arial" w:hAnsi="Arial" w:cs="Arial Narrow"/>
          <w:sz w:val="22"/>
          <w:szCs w:val="22"/>
        </w:rPr>
        <w:t xml:space="preserve"> MediorN</w:t>
      </w:r>
      <w:r w:rsidR="004C5D9F" w:rsidRPr="00D62469">
        <w:rPr>
          <w:rFonts w:ascii="Arial" w:hAnsi="Arial" w:cs="Arial Narrow"/>
          <w:sz w:val="22"/>
          <w:szCs w:val="22"/>
        </w:rPr>
        <w:t xml:space="preserve">et Compact </w:t>
      </w:r>
      <w:r w:rsidRPr="00D62469">
        <w:rPr>
          <w:rFonts w:ascii="Arial" w:hAnsi="Arial" w:cs="Arial Narrow"/>
          <w:sz w:val="22"/>
          <w:szCs w:val="22"/>
        </w:rPr>
        <w:t>streamlin</w:t>
      </w:r>
      <w:r w:rsidR="004C5D9F" w:rsidRPr="00D62469">
        <w:rPr>
          <w:rFonts w:ascii="Arial" w:hAnsi="Arial" w:cs="Arial Narrow"/>
          <w:sz w:val="22"/>
          <w:szCs w:val="22"/>
        </w:rPr>
        <w:t>es</w:t>
      </w:r>
      <w:r w:rsidRPr="00D62469">
        <w:rPr>
          <w:rFonts w:ascii="Arial" w:hAnsi="Arial" w:cs="Arial Narrow"/>
          <w:sz w:val="22"/>
          <w:szCs w:val="22"/>
        </w:rPr>
        <w:t xml:space="preserve"> the infrastructu</w:t>
      </w:r>
      <w:r w:rsidR="004C5D9F" w:rsidRPr="00D62469">
        <w:rPr>
          <w:rFonts w:ascii="Arial" w:hAnsi="Arial" w:cs="Arial Narrow"/>
          <w:sz w:val="22"/>
          <w:szCs w:val="22"/>
        </w:rPr>
        <w:t>re of any mobile production while opening the door to 4K production.</w:t>
      </w:r>
      <w:r w:rsidR="00CB3DE9" w:rsidRPr="00D62469">
        <w:rPr>
          <w:rFonts w:ascii="Arial" w:hAnsi="Arial" w:cs="Arial Narrow"/>
          <w:sz w:val="22"/>
          <w:szCs w:val="22"/>
        </w:rPr>
        <w:t xml:space="preserve"> Integrated signal</w:t>
      </w:r>
      <w:r w:rsidR="00B61A8C">
        <w:rPr>
          <w:rFonts w:ascii="Arial" w:hAnsi="Arial" w:cs="Arial Narrow"/>
          <w:sz w:val="22"/>
          <w:szCs w:val="22"/>
        </w:rPr>
        <w:t>-</w:t>
      </w:r>
      <w:r w:rsidR="00CB3DE9" w:rsidRPr="00D62469">
        <w:rPr>
          <w:rFonts w:ascii="Arial" w:hAnsi="Arial" w:cs="Arial Narrow"/>
          <w:sz w:val="22"/>
          <w:szCs w:val="22"/>
        </w:rPr>
        <w:t>processing capabilities, including frame synchronization, frame store</w:t>
      </w:r>
      <w:r w:rsidR="00D62469">
        <w:rPr>
          <w:rFonts w:ascii="Arial" w:hAnsi="Arial" w:cs="Arial Narrow"/>
          <w:sz w:val="22"/>
          <w:szCs w:val="22"/>
        </w:rPr>
        <w:t>,</w:t>
      </w:r>
      <w:r w:rsidR="00CB3DE9" w:rsidRPr="00D62469">
        <w:rPr>
          <w:rFonts w:ascii="Arial" w:hAnsi="Arial" w:cs="Arial Narrow"/>
          <w:sz w:val="22"/>
          <w:szCs w:val="22"/>
        </w:rPr>
        <w:t xml:space="preserve"> and embedding/de-embedding, help to reduce the number, weight</w:t>
      </w:r>
      <w:r w:rsidR="00D62469">
        <w:rPr>
          <w:rFonts w:ascii="Arial" w:hAnsi="Arial" w:cs="Arial Narrow"/>
          <w:sz w:val="22"/>
          <w:szCs w:val="22"/>
        </w:rPr>
        <w:t>,</w:t>
      </w:r>
      <w:r w:rsidR="00CB3DE9" w:rsidRPr="00D62469">
        <w:rPr>
          <w:rFonts w:ascii="Arial" w:hAnsi="Arial" w:cs="Arial Narrow"/>
          <w:sz w:val="22"/>
          <w:szCs w:val="22"/>
        </w:rPr>
        <w:t xml:space="preserve"> and cost of required components within the truck.</w:t>
      </w:r>
    </w:p>
    <w:p w14:paraId="01CA94DD" w14:textId="6F571E5B" w:rsidR="005130D6" w:rsidRDefault="005130D6" w:rsidP="00D62469">
      <w:pPr>
        <w:spacing w:line="360" w:lineRule="auto"/>
        <w:rPr>
          <w:rFonts w:ascii="Arial" w:hAnsi="Arial" w:cs="Arial Narrow"/>
          <w:sz w:val="22"/>
          <w:szCs w:val="22"/>
        </w:rPr>
      </w:pPr>
    </w:p>
    <w:p w14:paraId="7C347D92" w14:textId="376B02D4" w:rsidR="005130D6" w:rsidRPr="00D62469" w:rsidRDefault="005130D6" w:rsidP="00D62469">
      <w:pPr>
        <w:spacing w:line="360" w:lineRule="auto"/>
        <w:rPr>
          <w:rFonts w:ascii="Arial" w:hAnsi="Arial" w:cs="Arial Narrow"/>
          <w:sz w:val="22"/>
          <w:szCs w:val="22"/>
        </w:rPr>
      </w:pPr>
      <w:r>
        <w:rPr>
          <w:rFonts w:ascii="Arial" w:hAnsi="Arial" w:cs="Arial Narrow"/>
          <w:sz w:val="22"/>
          <w:szCs w:val="22"/>
        </w:rPr>
        <w:t xml:space="preserve">Riedel’s </w:t>
      </w:r>
      <w:r w:rsidRPr="005130D6">
        <w:rPr>
          <w:rFonts w:ascii="Arial" w:hAnsi="Arial" w:cs="Arial Narrow"/>
          <w:sz w:val="22"/>
          <w:szCs w:val="22"/>
        </w:rPr>
        <w:t xml:space="preserve">Artist serves as an advanced modular communications platform with the power and versatility to address the varying demands of modern intercom applications. The Artist’s fiber-based network provides a decentralized infrastructure that can simplify the distribution of audio while ensuring crisp, </w:t>
      </w:r>
      <w:r w:rsidR="00510F09">
        <w:rPr>
          <w:rFonts w:ascii="Arial" w:hAnsi="Arial" w:cs="Arial Narrow"/>
          <w:sz w:val="22"/>
          <w:szCs w:val="22"/>
        </w:rPr>
        <w:t>reliable</w:t>
      </w:r>
      <w:r w:rsidR="00484C13" w:rsidRPr="005130D6">
        <w:rPr>
          <w:rFonts w:ascii="Arial" w:hAnsi="Arial" w:cs="Arial Narrow"/>
          <w:sz w:val="22"/>
          <w:szCs w:val="22"/>
        </w:rPr>
        <w:t xml:space="preserve"> </w:t>
      </w:r>
      <w:r w:rsidRPr="005130D6">
        <w:rPr>
          <w:rFonts w:ascii="Arial" w:hAnsi="Arial" w:cs="Arial Narrow"/>
          <w:sz w:val="22"/>
          <w:szCs w:val="22"/>
        </w:rPr>
        <w:t>intercom communications</w:t>
      </w:r>
      <w:r>
        <w:rPr>
          <w:rFonts w:ascii="Arial" w:hAnsi="Arial" w:cs="Arial Narrow"/>
          <w:sz w:val="22"/>
          <w:szCs w:val="22"/>
        </w:rPr>
        <w:t>.</w:t>
      </w:r>
    </w:p>
    <w:p w14:paraId="604ED5EA" w14:textId="77777777" w:rsidR="00553B30" w:rsidRPr="00D62469" w:rsidRDefault="00553B30" w:rsidP="00D62469">
      <w:pPr>
        <w:spacing w:line="360" w:lineRule="auto"/>
        <w:rPr>
          <w:rFonts w:ascii="Arial" w:hAnsi="Arial" w:cs="Arial Narrow"/>
          <w:sz w:val="22"/>
          <w:szCs w:val="22"/>
        </w:rPr>
      </w:pPr>
    </w:p>
    <w:p w14:paraId="4B716938" w14:textId="77777777" w:rsidR="00447596" w:rsidRPr="00D62469" w:rsidRDefault="00447596" w:rsidP="00D62469">
      <w:pPr>
        <w:spacing w:line="360" w:lineRule="auto"/>
        <w:rPr>
          <w:rFonts w:ascii="Arial" w:hAnsi="Arial" w:cs="Arial Narrow"/>
          <w:sz w:val="22"/>
          <w:szCs w:val="22"/>
        </w:rPr>
      </w:pPr>
      <w:r w:rsidRPr="00D62469">
        <w:rPr>
          <w:rFonts w:ascii="Arial" w:hAnsi="Arial" w:cs="Arial Narrow"/>
          <w:sz w:val="22"/>
          <w:szCs w:val="22"/>
        </w:rPr>
        <w:t>“</w:t>
      </w:r>
      <w:r w:rsidR="004C5D9F" w:rsidRPr="00D62469">
        <w:rPr>
          <w:rFonts w:ascii="Arial" w:hAnsi="Arial" w:cs="Arial Narrow"/>
          <w:sz w:val="22"/>
          <w:szCs w:val="22"/>
        </w:rPr>
        <w:t>Japan’s ambitious plans for rolling out 4K broadcasts are coming to fruition, and demand for 4K production is high,</w:t>
      </w:r>
      <w:r w:rsidR="005A0491" w:rsidRPr="00D62469">
        <w:rPr>
          <w:rFonts w:ascii="Arial" w:hAnsi="Arial" w:cs="Arial Narrow"/>
          <w:sz w:val="22"/>
          <w:szCs w:val="22"/>
        </w:rPr>
        <w:t xml:space="preserve">” said </w:t>
      </w:r>
      <w:r w:rsidR="00C84D46" w:rsidRPr="00D62469">
        <w:rPr>
          <w:rFonts w:ascii="Arial" w:hAnsi="Arial" w:cs="Arial Narrow"/>
          <w:sz w:val="22"/>
          <w:szCs w:val="22"/>
        </w:rPr>
        <w:t>Cameron O’Neill, Director, Asia-Pacific, at Riedel Communications</w:t>
      </w:r>
      <w:r w:rsidRPr="00D62469">
        <w:rPr>
          <w:rFonts w:ascii="Arial" w:hAnsi="Arial" w:cs="Arial Narrow"/>
          <w:sz w:val="22"/>
          <w:szCs w:val="22"/>
        </w:rPr>
        <w:t>. “</w:t>
      </w:r>
      <w:r w:rsidR="004C5D9F" w:rsidRPr="00D62469">
        <w:rPr>
          <w:rFonts w:ascii="Arial" w:hAnsi="Arial" w:cs="Arial Narrow"/>
          <w:sz w:val="22"/>
          <w:szCs w:val="22"/>
        </w:rPr>
        <w:t>Using our MediorNet technology, already proven in</w:t>
      </w:r>
      <w:r w:rsidR="000D017A" w:rsidRPr="00D62469">
        <w:rPr>
          <w:rFonts w:ascii="Arial" w:hAnsi="Arial" w:cs="Arial Narrow"/>
          <w:sz w:val="22"/>
          <w:szCs w:val="22"/>
        </w:rPr>
        <w:t xml:space="preserve"> 4K production for</w:t>
      </w:r>
      <w:r w:rsidR="004C5D9F" w:rsidRPr="00D62469">
        <w:rPr>
          <w:rFonts w:ascii="Arial" w:hAnsi="Arial" w:cs="Arial Narrow"/>
          <w:sz w:val="22"/>
          <w:szCs w:val="22"/>
        </w:rPr>
        <w:t xml:space="preserve"> some of the world’s most prestigious sporting competitions, </w:t>
      </w:r>
      <w:r w:rsidR="004C5D9F" w:rsidRPr="00632E81">
        <w:rPr>
          <w:rFonts w:ascii="Arial" w:hAnsi="Arial" w:cs="Arial Narrow"/>
          <w:sz w:val="22"/>
          <w:szCs w:val="22"/>
        </w:rPr>
        <w:t>Express Co, Ltd</w:t>
      </w:r>
      <w:r w:rsidR="004C5D9F" w:rsidRPr="00D62469">
        <w:rPr>
          <w:rFonts w:ascii="Arial" w:hAnsi="Arial" w:cs="Arial Narrow"/>
          <w:sz w:val="22"/>
          <w:szCs w:val="22"/>
        </w:rPr>
        <w:t xml:space="preserve"> can </w:t>
      </w:r>
      <w:r w:rsidR="000D017A" w:rsidRPr="00D62469">
        <w:rPr>
          <w:rFonts w:ascii="Arial" w:hAnsi="Arial" w:cs="Arial Narrow"/>
          <w:sz w:val="22"/>
          <w:szCs w:val="22"/>
        </w:rPr>
        <w:t>meet</w:t>
      </w:r>
      <w:r w:rsidR="004C5D9F" w:rsidRPr="00D62469">
        <w:rPr>
          <w:rFonts w:ascii="Arial" w:hAnsi="Arial" w:cs="Arial Narrow"/>
          <w:sz w:val="22"/>
          <w:szCs w:val="22"/>
        </w:rPr>
        <w:t xml:space="preserve"> this business opportunity</w:t>
      </w:r>
      <w:r w:rsidR="000D017A" w:rsidRPr="00D62469">
        <w:rPr>
          <w:rFonts w:ascii="Arial" w:hAnsi="Arial" w:cs="Arial Narrow"/>
          <w:sz w:val="22"/>
          <w:szCs w:val="22"/>
        </w:rPr>
        <w:t xml:space="preserve"> </w:t>
      </w:r>
      <w:r w:rsidR="00CB3DE9" w:rsidRPr="00D62469">
        <w:rPr>
          <w:rFonts w:ascii="Arial" w:hAnsi="Arial" w:cs="Arial Narrow"/>
          <w:sz w:val="22"/>
          <w:szCs w:val="22"/>
        </w:rPr>
        <w:t>with an innovative OB van that</w:t>
      </w:r>
      <w:r w:rsidR="000D017A" w:rsidRPr="00D62469">
        <w:rPr>
          <w:rFonts w:ascii="Arial" w:hAnsi="Arial" w:cs="Arial Narrow"/>
          <w:sz w:val="22"/>
          <w:szCs w:val="22"/>
        </w:rPr>
        <w:t xml:space="preserve"> handle</w:t>
      </w:r>
      <w:r w:rsidR="00CB3DE9" w:rsidRPr="00D62469">
        <w:rPr>
          <w:rFonts w:ascii="Arial" w:hAnsi="Arial" w:cs="Arial Narrow"/>
          <w:sz w:val="22"/>
          <w:szCs w:val="22"/>
        </w:rPr>
        <w:t>s</w:t>
      </w:r>
      <w:r w:rsidR="000D017A" w:rsidRPr="00D62469">
        <w:rPr>
          <w:rFonts w:ascii="Arial" w:hAnsi="Arial" w:cs="Arial Narrow"/>
          <w:sz w:val="22"/>
          <w:szCs w:val="22"/>
        </w:rPr>
        <w:t xml:space="preserve"> all signals effectively</w:t>
      </w:r>
      <w:r w:rsidRPr="00D62469">
        <w:rPr>
          <w:rFonts w:ascii="Arial" w:hAnsi="Arial" w:cs="Arial Narrow"/>
          <w:sz w:val="22"/>
          <w:szCs w:val="22"/>
        </w:rPr>
        <w:t>.”</w:t>
      </w:r>
    </w:p>
    <w:p w14:paraId="58DE62CF" w14:textId="77777777" w:rsidR="0039522A" w:rsidRPr="00D62469" w:rsidRDefault="0039522A" w:rsidP="00D62469">
      <w:pPr>
        <w:spacing w:line="360" w:lineRule="auto"/>
        <w:rPr>
          <w:rFonts w:ascii="Arial" w:hAnsi="Arial" w:cs="Arial Narrow"/>
          <w:sz w:val="22"/>
          <w:szCs w:val="22"/>
        </w:rPr>
      </w:pPr>
    </w:p>
    <w:p w14:paraId="66817464" w14:textId="77777777" w:rsidR="005A4049" w:rsidRPr="00D62469" w:rsidRDefault="005A4049" w:rsidP="00D62469">
      <w:pPr>
        <w:spacing w:line="360" w:lineRule="auto"/>
        <w:rPr>
          <w:rFonts w:ascii="Arial" w:hAnsi="Arial" w:cs="Arial"/>
          <w:sz w:val="22"/>
          <w:szCs w:val="22"/>
        </w:rPr>
      </w:pPr>
      <w:r w:rsidRPr="00D62469">
        <w:rPr>
          <w:rFonts w:ascii="Arial" w:hAnsi="Arial" w:cs="Arial"/>
          <w:sz w:val="22"/>
          <w:szCs w:val="22"/>
        </w:rPr>
        <w:t>Further information about Riedel and the company’s products is available at www.riedel.net.</w:t>
      </w:r>
    </w:p>
    <w:p w14:paraId="0F5B0E53" w14:textId="77777777" w:rsidR="005A4049" w:rsidRPr="00D62469" w:rsidRDefault="005A4049" w:rsidP="00D62469">
      <w:pPr>
        <w:spacing w:line="360" w:lineRule="auto"/>
        <w:rPr>
          <w:rFonts w:ascii="Arial" w:hAnsi="Arial" w:cs="Arial"/>
          <w:sz w:val="22"/>
          <w:szCs w:val="22"/>
        </w:rPr>
      </w:pPr>
    </w:p>
    <w:p w14:paraId="33415281" w14:textId="77777777" w:rsidR="005A4049" w:rsidRPr="00D62469" w:rsidRDefault="005A4049" w:rsidP="00D62469">
      <w:pPr>
        <w:pStyle w:val="HTMLBody"/>
        <w:autoSpaceDE/>
        <w:autoSpaceDN/>
        <w:adjustRightInd/>
        <w:spacing w:line="360" w:lineRule="auto"/>
        <w:jc w:val="center"/>
        <w:rPr>
          <w:rFonts w:cs="Arial"/>
          <w:sz w:val="22"/>
          <w:szCs w:val="22"/>
        </w:rPr>
      </w:pPr>
      <w:r w:rsidRPr="00D62469">
        <w:rPr>
          <w:rFonts w:cs="Arial"/>
          <w:sz w:val="22"/>
          <w:szCs w:val="22"/>
        </w:rPr>
        <w:t># # #</w:t>
      </w:r>
    </w:p>
    <w:p w14:paraId="6C06FC39" w14:textId="77777777" w:rsidR="004B3C16" w:rsidRPr="00D62469" w:rsidRDefault="004B3C16" w:rsidP="00417541">
      <w:pPr>
        <w:rPr>
          <w:rFonts w:ascii="Arial" w:hAnsi="Arial" w:cs="Arial"/>
          <w:sz w:val="22"/>
          <w:szCs w:val="22"/>
        </w:rPr>
      </w:pPr>
    </w:p>
    <w:p w14:paraId="6306FCFB" w14:textId="77777777" w:rsidR="005A4049" w:rsidRPr="00D62469" w:rsidRDefault="005A4049" w:rsidP="00417541">
      <w:pPr>
        <w:rPr>
          <w:rFonts w:ascii="Arial" w:hAnsi="Arial" w:cs="Arial"/>
          <w:sz w:val="20"/>
          <w:szCs w:val="20"/>
        </w:rPr>
      </w:pPr>
      <w:r w:rsidRPr="00D62469">
        <w:rPr>
          <w:rFonts w:ascii="Arial" w:hAnsi="Arial" w:cs="Arial"/>
          <w:b/>
          <w:bCs/>
          <w:sz w:val="20"/>
          <w:szCs w:val="20"/>
        </w:rPr>
        <w:t>About Riedel Communications</w:t>
      </w:r>
    </w:p>
    <w:p w14:paraId="1E242724" w14:textId="77777777" w:rsidR="008213AD" w:rsidRPr="00D62469" w:rsidRDefault="008213AD" w:rsidP="008213AD">
      <w:pPr>
        <w:rPr>
          <w:rFonts w:ascii="Arial" w:hAnsi="Arial" w:cs="Arial"/>
          <w:sz w:val="20"/>
          <w:szCs w:val="20"/>
        </w:rPr>
      </w:pPr>
      <w:r w:rsidRPr="00D62469">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D62469">
        <w:rPr>
          <w:rFonts w:ascii="Arial" w:hAnsi="Arial" w:cs="Arial"/>
          <w:bCs/>
          <w:sz w:val="20"/>
          <w:szCs w:val="20"/>
        </w:rPr>
        <w:t>Riedel is headquartered in Wuppertal, Germany and employs over 450 people in 19 locations throughout Europe, Australia, Asia, and the Americas.</w:t>
      </w:r>
    </w:p>
    <w:p w14:paraId="6BFE5084" w14:textId="77777777" w:rsidR="008213AD" w:rsidRPr="00D62469" w:rsidRDefault="008213AD" w:rsidP="008213AD">
      <w:pPr>
        <w:rPr>
          <w:rFonts w:ascii="Arial" w:hAnsi="Arial" w:cs="Arial"/>
          <w:sz w:val="20"/>
          <w:szCs w:val="20"/>
        </w:rPr>
      </w:pPr>
    </w:p>
    <w:p w14:paraId="1663B9E3" w14:textId="77777777" w:rsidR="008213AD" w:rsidRPr="00D62469" w:rsidRDefault="008213AD" w:rsidP="008213AD">
      <w:pPr>
        <w:rPr>
          <w:rFonts w:ascii="Arial" w:eastAsia="MS Mincho" w:hAnsi="Arial" w:cs="Arial"/>
          <w:sz w:val="20"/>
          <w:szCs w:val="20"/>
        </w:rPr>
      </w:pPr>
      <w:r w:rsidRPr="00D62469">
        <w:rPr>
          <w:rFonts w:ascii="Arial" w:eastAsia="MS Mincho" w:hAnsi="Arial" w:cs="Arial"/>
          <w:sz w:val="20"/>
          <w:szCs w:val="20"/>
        </w:rPr>
        <w:t>All trademarks appearing herein are the property of their respective owners.</w:t>
      </w:r>
    </w:p>
    <w:p w14:paraId="0ADEFC87" w14:textId="77777777" w:rsidR="005A4049" w:rsidRPr="007F716C" w:rsidRDefault="005A4049" w:rsidP="00417541">
      <w:pPr>
        <w:rPr>
          <w:rFonts w:ascii="Arial" w:hAnsi="Arial" w:cs="Arial"/>
          <w:sz w:val="20"/>
          <w:szCs w:val="20"/>
        </w:rPr>
      </w:pPr>
    </w:p>
    <w:p w14:paraId="278A9053" w14:textId="77777777" w:rsidR="005A4049" w:rsidRPr="007F716C" w:rsidRDefault="005A4049" w:rsidP="00417541">
      <w:pPr>
        <w:rPr>
          <w:rFonts w:ascii="Arial" w:eastAsia="MS Mincho" w:hAnsi="Arial" w:cs="Arial"/>
          <w:sz w:val="20"/>
          <w:szCs w:val="20"/>
        </w:rPr>
      </w:pPr>
    </w:p>
    <w:sectPr w:rsidR="005A4049" w:rsidRPr="007F716C" w:rsidSect="005A4049">
      <w:footerReference w:type="default" r:id="rId24"/>
      <w:headerReference w:type="first" r:id="rId25"/>
      <w:footerReference w:type="first" r:id="rId26"/>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B00728" w14:textId="77777777" w:rsidR="001A7AEE" w:rsidRDefault="001A7AEE">
      <w:r>
        <w:separator/>
      </w:r>
    </w:p>
  </w:endnote>
  <w:endnote w:type="continuationSeparator" w:id="0">
    <w:p w14:paraId="7D6D2752" w14:textId="77777777" w:rsidR="001A7AEE" w:rsidRDefault="001A7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92C252" w14:textId="0D6458FB" w:rsidR="00632E81" w:rsidRPr="00065699" w:rsidRDefault="00632E81"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03780F">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CA0AF" w14:textId="505FB9C4" w:rsidR="00632E81" w:rsidRPr="000F5EE9" w:rsidRDefault="00632E81"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03780F">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A2505D" w14:textId="77777777" w:rsidR="001A7AEE" w:rsidRDefault="001A7AEE">
      <w:r>
        <w:separator/>
      </w:r>
    </w:p>
  </w:footnote>
  <w:footnote w:type="continuationSeparator" w:id="0">
    <w:p w14:paraId="3263F0B0" w14:textId="77777777" w:rsidR="001A7AEE" w:rsidRDefault="001A7AE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E8B41" w14:textId="6D37E40C" w:rsidR="00632E81" w:rsidRDefault="00632E81" w:rsidP="005A4049">
    <w:pPr>
      <w:pStyle w:val="Kopfzeile"/>
      <w:jc w:val="right"/>
    </w:pPr>
    <w:r>
      <w:rPr>
        <w:noProof/>
        <w:lang w:val="de-DE" w:eastAsia="de-DE"/>
      </w:rPr>
      <mc:AlternateContent>
        <mc:Choice Requires="wps">
          <w:drawing>
            <wp:anchor distT="0" distB="0" distL="114300" distR="114300" simplePos="0" relativeHeight="251656704" behindDoc="0" locked="0" layoutInCell="1" allowOverlap="1" wp14:anchorId="75E77722" wp14:editId="0E83B15D">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03CE897D" w14:textId="77777777" w:rsidR="00632E81" w:rsidRPr="0084339B" w:rsidRDefault="00632E81">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type w14:anchorId="75E77722"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" filled="f" stroked="f">
              <v:textbox inset=",7.2pt,,7.2pt">
                <w:txbxContent>
                  <w:p w14:paraId="03CE897D" w14:textId="77777777" w:rsidR="00632E81" w:rsidRPr="0084339B" w:rsidRDefault="00632E81">
                    <w:pPr>
                      <w:rPr>
                        <w:rFonts w:ascii="Arial" w:hAnsi="Arial"/>
                        <w:color w:val="FFFFFF"/>
                        <w:sz w:val="28"/>
                      </w:rPr>
                    </w:pPr>
                    <w:r>
                      <w:rPr>
                        <w:rFonts w:ascii="Arial" w:hAnsi="Arial"/>
                        <w:color w:val="FFFFFF"/>
                        <w:sz w:val="28"/>
                      </w:rPr>
                      <w:t>PRESS RELEASE</w:t>
                    </w:r>
                  </w:p>
                </w:txbxContent>
              </v:textbox>
            </v:shape>
          </w:pict>
        </mc:Fallback>
      </mc:AlternateContent>
    </w:r>
    <w:r>
      <w:rPr>
        <w:noProof/>
        <w:lang w:val="de-DE" w:eastAsia="de-DE"/>
      </w:rPr>
      <w:drawing>
        <wp:anchor distT="0" distB="0" distL="114300" distR="114300" simplePos="0" relativeHeight="251658752" behindDoc="1" locked="0" layoutInCell="1" allowOverlap="1" wp14:anchorId="4BD24B29" wp14:editId="6C635FDC">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7728" behindDoc="1" locked="0" layoutInCell="1" allowOverlap="1" wp14:anchorId="5D9A4ED1" wp14:editId="0F048EFA">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rect w14:anchorId="5412FCB2"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B8855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bastian Schneider">
    <w15:presenceInfo w15:providerId="Windows Live" w15:userId="782bebc413f032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SortMethod w:val="0000"/>
  <w:trackRevision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249"/>
    <w:rsid w:val="00003611"/>
    <w:rsid w:val="00005BBA"/>
    <w:rsid w:val="00013A1F"/>
    <w:rsid w:val="0001752F"/>
    <w:rsid w:val="00017A7D"/>
    <w:rsid w:val="00035330"/>
    <w:rsid w:val="0003780F"/>
    <w:rsid w:val="000502CA"/>
    <w:rsid w:val="00070C1E"/>
    <w:rsid w:val="000723DF"/>
    <w:rsid w:val="00075317"/>
    <w:rsid w:val="00086332"/>
    <w:rsid w:val="00094C47"/>
    <w:rsid w:val="00095249"/>
    <w:rsid w:val="000B6F23"/>
    <w:rsid w:val="000C6272"/>
    <w:rsid w:val="000C7584"/>
    <w:rsid w:val="000D017A"/>
    <w:rsid w:val="000D4531"/>
    <w:rsid w:val="000E577F"/>
    <w:rsid w:val="000F01EC"/>
    <w:rsid w:val="000F1A0E"/>
    <w:rsid w:val="00101384"/>
    <w:rsid w:val="00104DB6"/>
    <w:rsid w:val="0011720B"/>
    <w:rsid w:val="001208B3"/>
    <w:rsid w:val="00121D5B"/>
    <w:rsid w:val="00127911"/>
    <w:rsid w:val="00131575"/>
    <w:rsid w:val="00143CAB"/>
    <w:rsid w:val="00145B7F"/>
    <w:rsid w:val="00155A0B"/>
    <w:rsid w:val="00156F79"/>
    <w:rsid w:val="0015755E"/>
    <w:rsid w:val="00160F3C"/>
    <w:rsid w:val="00176348"/>
    <w:rsid w:val="00184AA4"/>
    <w:rsid w:val="001903BA"/>
    <w:rsid w:val="001A7AEE"/>
    <w:rsid w:val="001C2FF8"/>
    <w:rsid w:val="001C3723"/>
    <w:rsid w:val="001C5A64"/>
    <w:rsid w:val="001D0F9C"/>
    <w:rsid w:val="001E0636"/>
    <w:rsid w:val="001E2F67"/>
    <w:rsid w:val="001E439C"/>
    <w:rsid w:val="00232331"/>
    <w:rsid w:val="00246D4D"/>
    <w:rsid w:val="00251572"/>
    <w:rsid w:val="00256AF4"/>
    <w:rsid w:val="00281559"/>
    <w:rsid w:val="00286D22"/>
    <w:rsid w:val="00296D7D"/>
    <w:rsid w:val="002A186B"/>
    <w:rsid w:val="002B514D"/>
    <w:rsid w:val="002B657A"/>
    <w:rsid w:val="002B7948"/>
    <w:rsid w:val="002E4047"/>
    <w:rsid w:val="002E5FDE"/>
    <w:rsid w:val="002F2E8C"/>
    <w:rsid w:val="00310F04"/>
    <w:rsid w:val="003227D4"/>
    <w:rsid w:val="00322CEF"/>
    <w:rsid w:val="003265B4"/>
    <w:rsid w:val="0033304D"/>
    <w:rsid w:val="00351126"/>
    <w:rsid w:val="003530F3"/>
    <w:rsid w:val="00361708"/>
    <w:rsid w:val="0039522A"/>
    <w:rsid w:val="003B0D9D"/>
    <w:rsid w:val="003B4601"/>
    <w:rsid w:val="003C692D"/>
    <w:rsid w:val="003C74FB"/>
    <w:rsid w:val="003D1F71"/>
    <w:rsid w:val="003D29F9"/>
    <w:rsid w:val="003D7CAB"/>
    <w:rsid w:val="004016CF"/>
    <w:rsid w:val="004042CC"/>
    <w:rsid w:val="00407B8E"/>
    <w:rsid w:val="00417541"/>
    <w:rsid w:val="00447596"/>
    <w:rsid w:val="00465371"/>
    <w:rsid w:val="004759CB"/>
    <w:rsid w:val="004828E2"/>
    <w:rsid w:val="0048365F"/>
    <w:rsid w:val="00484C13"/>
    <w:rsid w:val="00495705"/>
    <w:rsid w:val="0049617F"/>
    <w:rsid w:val="004A01E9"/>
    <w:rsid w:val="004B17B2"/>
    <w:rsid w:val="004B3C16"/>
    <w:rsid w:val="004B7DB7"/>
    <w:rsid w:val="004C5D9F"/>
    <w:rsid w:val="004E4308"/>
    <w:rsid w:val="004F1D21"/>
    <w:rsid w:val="00502D68"/>
    <w:rsid w:val="00503E79"/>
    <w:rsid w:val="00510F09"/>
    <w:rsid w:val="005130D6"/>
    <w:rsid w:val="005300BE"/>
    <w:rsid w:val="00534224"/>
    <w:rsid w:val="0054214A"/>
    <w:rsid w:val="005427FE"/>
    <w:rsid w:val="00550E92"/>
    <w:rsid w:val="00553B30"/>
    <w:rsid w:val="00560569"/>
    <w:rsid w:val="00566557"/>
    <w:rsid w:val="00570B1C"/>
    <w:rsid w:val="005824DF"/>
    <w:rsid w:val="005843ED"/>
    <w:rsid w:val="00595579"/>
    <w:rsid w:val="005977AD"/>
    <w:rsid w:val="005A0491"/>
    <w:rsid w:val="005A4049"/>
    <w:rsid w:val="005B185B"/>
    <w:rsid w:val="005C0E3B"/>
    <w:rsid w:val="005C6C85"/>
    <w:rsid w:val="005C7813"/>
    <w:rsid w:val="005D442B"/>
    <w:rsid w:val="005D5DF3"/>
    <w:rsid w:val="005E059F"/>
    <w:rsid w:val="00600D3F"/>
    <w:rsid w:val="00603A54"/>
    <w:rsid w:val="00610395"/>
    <w:rsid w:val="00624E6D"/>
    <w:rsid w:val="00632E81"/>
    <w:rsid w:val="006356B3"/>
    <w:rsid w:val="006538A3"/>
    <w:rsid w:val="00654C95"/>
    <w:rsid w:val="006568E6"/>
    <w:rsid w:val="006706EB"/>
    <w:rsid w:val="00694DE8"/>
    <w:rsid w:val="006A7120"/>
    <w:rsid w:val="006C2FCE"/>
    <w:rsid w:val="006E0C3C"/>
    <w:rsid w:val="006F5B48"/>
    <w:rsid w:val="0070753D"/>
    <w:rsid w:val="00722836"/>
    <w:rsid w:val="0073227F"/>
    <w:rsid w:val="007349B5"/>
    <w:rsid w:val="007434E1"/>
    <w:rsid w:val="00750E33"/>
    <w:rsid w:val="00750F90"/>
    <w:rsid w:val="007530C4"/>
    <w:rsid w:val="00761038"/>
    <w:rsid w:val="00764136"/>
    <w:rsid w:val="007C499D"/>
    <w:rsid w:val="007F11C5"/>
    <w:rsid w:val="007F716C"/>
    <w:rsid w:val="00811799"/>
    <w:rsid w:val="0081452F"/>
    <w:rsid w:val="00817E8D"/>
    <w:rsid w:val="00820A05"/>
    <w:rsid w:val="008213AD"/>
    <w:rsid w:val="00850F51"/>
    <w:rsid w:val="00862CF7"/>
    <w:rsid w:val="00872401"/>
    <w:rsid w:val="00880D94"/>
    <w:rsid w:val="008A0441"/>
    <w:rsid w:val="008A10E6"/>
    <w:rsid w:val="008B6538"/>
    <w:rsid w:val="008D2B4D"/>
    <w:rsid w:val="008D39A0"/>
    <w:rsid w:val="008F1843"/>
    <w:rsid w:val="008F5F28"/>
    <w:rsid w:val="009063E9"/>
    <w:rsid w:val="009120D0"/>
    <w:rsid w:val="00915155"/>
    <w:rsid w:val="009168E9"/>
    <w:rsid w:val="009179F6"/>
    <w:rsid w:val="009201F7"/>
    <w:rsid w:val="00925BB1"/>
    <w:rsid w:val="00936042"/>
    <w:rsid w:val="00937516"/>
    <w:rsid w:val="00937880"/>
    <w:rsid w:val="00944453"/>
    <w:rsid w:val="00952FBA"/>
    <w:rsid w:val="00957948"/>
    <w:rsid w:val="00995E53"/>
    <w:rsid w:val="009A1716"/>
    <w:rsid w:val="009D0BF2"/>
    <w:rsid w:val="009E25FF"/>
    <w:rsid w:val="009E3082"/>
    <w:rsid w:val="00A05430"/>
    <w:rsid w:val="00A12183"/>
    <w:rsid w:val="00A22C47"/>
    <w:rsid w:val="00A2636C"/>
    <w:rsid w:val="00A326D5"/>
    <w:rsid w:val="00A35402"/>
    <w:rsid w:val="00A42CE8"/>
    <w:rsid w:val="00A4300C"/>
    <w:rsid w:val="00A6316D"/>
    <w:rsid w:val="00A74650"/>
    <w:rsid w:val="00A7687A"/>
    <w:rsid w:val="00A800C2"/>
    <w:rsid w:val="00A97CEC"/>
    <w:rsid w:val="00AA1370"/>
    <w:rsid w:val="00AA205C"/>
    <w:rsid w:val="00AB4BCC"/>
    <w:rsid w:val="00AC0A3F"/>
    <w:rsid w:val="00AD353E"/>
    <w:rsid w:val="00AF2CE0"/>
    <w:rsid w:val="00AF4FC8"/>
    <w:rsid w:val="00AF68D3"/>
    <w:rsid w:val="00B11E51"/>
    <w:rsid w:val="00B274C7"/>
    <w:rsid w:val="00B5158B"/>
    <w:rsid w:val="00B61A8C"/>
    <w:rsid w:val="00B74D81"/>
    <w:rsid w:val="00B84196"/>
    <w:rsid w:val="00B84B8B"/>
    <w:rsid w:val="00BA4AFF"/>
    <w:rsid w:val="00BA5261"/>
    <w:rsid w:val="00BA6C60"/>
    <w:rsid w:val="00BA7B94"/>
    <w:rsid w:val="00BB1E41"/>
    <w:rsid w:val="00BC0AE6"/>
    <w:rsid w:val="00BC210F"/>
    <w:rsid w:val="00BE159A"/>
    <w:rsid w:val="00BE497E"/>
    <w:rsid w:val="00BE6D41"/>
    <w:rsid w:val="00BF03F9"/>
    <w:rsid w:val="00C01615"/>
    <w:rsid w:val="00C0406D"/>
    <w:rsid w:val="00C17555"/>
    <w:rsid w:val="00C56757"/>
    <w:rsid w:val="00C66346"/>
    <w:rsid w:val="00C6717C"/>
    <w:rsid w:val="00C84D46"/>
    <w:rsid w:val="00C977B6"/>
    <w:rsid w:val="00CB2CA8"/>
    <w:rsid w:val="00CB3DE9"/>
    <w:rsid w:val="00CC5D45"/>
    <w:rsid w:val="00CD639D"/>
    <w:rsid w:val="00CD785D"/>
    <w:rsid w:val="00CE0064"/>
    <w:rsid w:val="00D1112A"/>
    <w:rsid w:val="00D146C0"/>
    <w:rsid w:val="00D2512B"/>
    <w:rsid w:val="00D36FD3"/>
    <w:rsid w:val="00D41139"/>
    <w:rsid w:val="00D57BC3"/>
    <w:rsid w:val="00D60007"/>
    <w:rsid w:val="00D62469"/>
    <w:rsid w:val="00D62D36"/>
    <w:rsid w:val="00D62E68"/>
    <w:rsid w:val="00D764F4"/>
    <w:rsid w:val="00D80DE1"/>
    <w:rsid w:val="00D83A95"/>
    <w:rsid w:val="00D84A79"/>
    <w:rsid w:val="00D8776C"/>
    <w:rsid w:val="00D91C7E"/>
    <w:rsid w:val="00DD3B28"/>
    <w:rsid w:val="00DD5333"/>
    <w:rsid w:val="00DD66AF"/>
    <w:rsid w:val="00DD6B8B"/>
    <w:rsid w:val="00DE2410"/>
    <w:rsid w:val="00DF36C5"/>
    <w:rsid w:val="00DF3755"/>
    <w:rsid w:val="00DF7DD4"/>
    <w:rsid w:val="00E052CD"/>
    <w:rsid w:val="00E143C0"/>
    <w:rsid w:val="00E16D27"/>
    <w:rsid w:val="00E21E77"/>
    <w:rsid w:val="00E2325A"/>
    <w:rsid w:val="00E574BA"/>
    <w:rsid w:val="00E640AF"/>
    <w:rsid w:val="00E70F32"/>
    <w:rsid w:val="00EB6F97"/>
    <w:rsid w:val="00EC1A79"/>
    <w:rsid w:val="00EF5A4A"/>
    <w:rsid w:val="00F05199"/>
    <w:rsid w:val="00F16349"/>
    <w:rsid w:val="00F24B91"/>
    <w:rsid w:val="00F3594A"/>
    <w:rsid w:val="00F470F0"/>
    <w:rsid w:val="00F533D0"/>
    <w:rsid w:val="00F63B31"/>
    <w:rsid w:val="00F87A60"/>
    <w:rsid w:val="00F945F2"/>
    <w:rsid w:val="00F96616"/>
    <w:rsid w:val="00FA04B0"/>
    <w:rsid w:val="00FA2B88"/>
    <w:rsid w:val="00FB2F19"/>
    <w:rsid w:val="00FE0E00"/>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58C2B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lsdException w:name="Medium Shading 1 Accent 1" w:qFormat="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DE68DC"/>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style>
  <w:style w:type="paragraph" w:styleId="Fuzeile">
    <w:name w:val="footer"/>
    <w:basedOn w:val="Standard"/>
    <w:link w:val="FuzeileZchn"/>
    <w:rsid w:val="00DE68DC"/>
    <w:pPr>
      <w:tabs>
        <w:tab w:val="center" w:pos="4320"/>
        <w:tab w:val="right" w:pos="8640"/>
      </w:tabs>
    </w:pPr>
  </w:style>
  <w:style w:type="character" w:styleId="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ColorfulGrid-Accent61">
    <w:name w:val="Colorful Grid - Accent 61"/>
    <w:hidden/>
    <w:rsid w:val="001332CA"/>
    <w:rPr>
      <w:sz w:val="24"/>
      <w:szCs w:val="24"/>
    </w:rPr>
  </w:style>
  <w:style w:type="paragraph" w:customStyle="1" w:styleId="MediumShading2-Accent61">
    <w:name w:val="Medium Shading 2 - Accent 61"/>
    <w:hidden/>
    <w:rsid w:val="007530C4"/>
    <w:rPr>
      <w:sz w:val="24"/>
      <w:szCs w:val="24"/>
    </w:rPr>
  </w:style>
  <w:style w:type="paragraph" w:customStyle="1" w:styleId="MediumGrid3-Accent51">
    <w:name w:val="Medium Grid 3 - Accent 51"/>
    <w:hidden/>
    <w:rsid w:val="000B6F23"/>
    <w:rPr>
      <w:sz w:val="24"/>
      <w:szCs w:val="24"/>
    </w:rPr>
  </w:style>
  <w:style w:type="paragraph" w:customStyle="1" w:styleId="MediumList2-Accent21">
    <w:name w:val="Medium List 2 - Accent 21"/>
    <w:hidden/>
    <w:rsid w:val="00995E53"/>
    <w:rPr>
      <w:sz w:val="24"/>
      <w:szCs w:val="24"/>
    </w:rPr>
  </w:style>
  <w:style w:type="paragraph" w:customStyle="1" w:styleId="ColorfulShading-Accent11">
    <w:name w:val="Colorful Shading - Accent 11"/>
    <w:hidden/>
    <w:rsid w:val="00296D7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916744016">
      <w:bodyDiv w:val="1"/>
      <w:marLeft w:val="0"/>
      <w:marRight w:val="0"/>
      <w:marTop w:val="0"/>
      <w:marBottom w:val="0"/>
      <w:divBdr>
        <w:top w:val="none" w:sz="0" w:space="0" w:color="auto"/>
        <w:left w:val="none" w:sz="0" w:space="0" w:color="auto"/>
        <w:bottom w:val="none" w:sz="0" w:space="0" w:color="auto"/>
        <w:right w:val="none" w:sz="0" w:space="0" w:color="auto"/>
      </w:divBdr>
    </w:div>
    <w:div w:id="1148936146">
      <w:bodyDiv w:val="1"/>
      <w:marLeft w:val="0"/>
      <w:marRight w:val="0"/>
      <w:marTop w:val="0"/>
      <w:marBottom w:val="0"/>
      <w:divBdr>
        <w:top w:val="none" w:sz="0" w:space="0" w:color="auto"/>
        <w:left w:val="none" w:sz="0" w:space="0" w:color="auto"/>
        <w:bottom w:val="none" w:sz="0" w:space="0" w:color="auto"/>
        <w:right w:val="none" w:sz="0" w:space="0" w:color="auto"/>
      </w:divBdr>
    </w:div>
    <w:div w:id="1175999828">
      <w:bodyDiv w:val="1"/>
      <w:marLeft w:val="0"/>
      <w:marRight w:val="0"/>
      <w:marTop w:val="0"/>
      <w:marBottom w:val="0"/>
      <w:divBdr>
        <w:top w:val="none" w:sz="0" w:space="0" w:color="auto"/>
        <w:left w:val="none" w:sz="0" w:space="0" w:color="auto"/>
        <w:bottom w:val="none" w:sz="0" w:space="0" w:color="auto"/>
        <w:right w:val="none" w:sz="0" w:space="0" w:color="auto"/>
      </w:divBdr>
    </w:div>
    <w:div w:id="1510631675">
      <w:bodyDiv w:val="1"/>
      <w:marLeft w:val="0"/>
      <w:marRight w:val="0"/>
      <w:marTop w:val="0"/>
      <w:marBottom w:val="0"/>
      <w:divBdr>
        <w:top w:val="none" w:sz="0" w:space="0" w:color="auto"/>
        <w:left w:val="none" w:sz="0" w:space="0" w:color="auto"/>
        <w:bottom w:val="none" w:sz="0" w:space="0" w:color="auto"/>
        <w:right w:val="none" w:sz="0" w:space="0" w:color="auto"/>
      </w:divBdr>
    </w:div>
    <w:div w:id="1531794346">
      <w:bodyDiv w:val="1"/>
      <w:marLeft w:val="0"/>
      <w:marRight w:val="0"/>
      <w:marTop w:val="0"/>
      <w:marBottom w:val="0"/>
      <w:divBdr>
        <w:top w:val="none" w:sz="0" w:space="0" w:color="auto"/>
        <w:left w:val="none" w:sz="0" w:space="0" w:color="auto"/>
        <w:bottom w:val="none" w:sz="0" w:space="0" w:color="auto"/>
        <w:right w:val="none" w:sz="0" w:space="0" w:color="auto"/>
      </w:divBdr>
    </w:div>
    <w:div w:id="1569802300">
      <w:bodyDiv w:val="1"/>
      <w:marLeft w:val="0"/>
      <w:marRight w:val="0"/>
      <w:marTop w:val="0"/>
      <w:marBottom w:val="0"/>
      <w:divBdr>
        <w:top w:val="none" w:sz="0" w:space="0" w:color="auto"/>
        <w:left w:val="none" w:sz="0" w:space="0" w:color="auto"/>
        <w:bottom w:val="none" w:sz="0" w:space="0" w:color="auto"/>
        <w:right w:val="none" w:sz="0" w:space="0" w:color="auto"/>
      </w:divBdr>
    </w:div>
    <w:div w:id="1916234183">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footer" Target="footer1.xml"/><Relationship Id="rId25" Type="http://schemas.openxmlformats.org/officeDocument/2006/relationships/header" Target="header1.xml"/><Relationship Id="rId26" Type="http://schemas.openxmlformats.org/officeDocument/2006/relationships/footer" Target="footer2.xml"/><Relationship Id="rId27" Type="http://schemas.openxmlformats.org/officeDocument/2006/relationships/fontTable" Target="fontTable.xml"/><Relationship Id="rId28" Type="http://schemas.microsoft.com/office/2011/relationships/people" Target="people.xml"/><Relationship Id="rId29" Type="http://schemas.openxmlformats.org/officeDocument/2006/relationships/theme" Target="theme/theme1.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A317877-C1D5-8340-99A1-9E9425CCA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578</Words>
  <Characters>3647</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4217</CharactersWithSpaces>
  <SharedDoc>false</SharedDoc>
  <HLinks>
    <vt:vector size="48" baseType="variant">
      <vt:variant>
        <vt:i4>131096</vt:i4>
      </vt:variant>
      <vt:variant>
        <vt:i4>42</vt:i4>
      </vt:variant>
      <vt:variant>
        <vt:i4>0</vt:i4>
      </vt:variant>
      <vt:variant>
        <vt:i4>5</vt:i4>
      </vt:variant>
      <vt:variant>
        <vt:lpwstr>http://de.slideshare.net/RIEDELCommunications</vt:lpwstr>
      </vt:variant>
      <vt:variant>
        <vt:lpwstr/>
      </vt:variant>
      <vt:variant>
        <vt:i4>4653070</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7602221</vt:i4>
      </vt:variant>
      <vt:variant>
        <vt:i4>24</vt:i4>
      </vt:variant>
      <vt:variant>
        <vt:i4>0</vt:i4>
      </vt:variant>
      <vt:variant>
        <vt:i4>5</vt:i4>
      </vt:variant>
      <vt:variant>
        <vt:lpwstr>https://www.youtube.com/c/RiedelNet</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Sebastian Schneider</cp:lastModifiedBy>
  <cp:revision>25</cp:revision>
  <cp:lastPrinted>2016-05-04T16:29:00Z</cp:lastPrinted>
  <dcterms:created xsi:type="dcterms:W3CDTF">2016-11-16T14:56:00Z</dcterms:created>
  <dcterms:modified xsi:type="dcterms:W3CDTF">2016-11-29T08:44:00Z</dcterms:modified>
</cp:coreProperties>
</file>